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A16" w:rsidRDefault="00654A16">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B00C66" w:rsidRPr="001353D5" w:rsidRDefault="00B00C66">
      <w:pPr>
        <w:rPr>
          <w:rFonts w:ascii="Times New Roman" w:hAnsi="Times New Roman" w:cs="Times New Roman"/>
          <w:sz w:val="20"/>
          <w:szCs w:val="20"/>
        </w:rPr>
      </w:pPr>
      <w:r w:rsidRPr="001353D5">
        <w:rPr>
          <w:rFonts w:ascii="Times New Roman" w:hAnsi="Times New Roman" w:cs="Times New Roman"/>
          <w:b/>
          <w:bCs/>
          <w:sz w:val="20"/>
          <w:szCs w:val="20"/>
        </w:rPr>
        <w:t>S.30.01. – Facultative covers</w:t>
      </w:r>
      <w:r w:rsidR="00D5486A" w:rsidRPr="001353D5">
        <w:rPr>
          <w:rFonts w:ascii="Times New Roman" w:hAnsi="Times New Roman" w:cs="Times New Roman"/>
          <w:b/>
          <w:bCs/>
          <w:sz w:val="20"/>
          <w:szCs w:val="20"/>
        </w:rPr>
        <w:t xml:space="preserve"> </w:t>
      </w:r>
      <w:r w:rsidRPr="001353D5">
        <w:rPr>
          <w:rFonts w:ascii="Times New Roman" w:hAnsi="Times New Roman" w:cs="Times New Roman"/>
          <w:b/>
          <w:bCs/>
          <w:sz w:val="20"/>
          <w:szCs w:val="20"/>
        </w:rPr>
        <w:t>– Basic</w:t>
      </w:r>
      <w:r w:rsidR="009025F9" w:rsidRPr="009025F9">
        <w:rPr>
          <w:rFonts w:ascii="Times New Roman" w:hAnsi="Times New Roman" w:cs="Times New Roman"/>
          <w:b/>
          <w:bCs/>
          <w:sz w:val="20"/>
          <w:szCs w:val="20"/>
        </w:rPr>
        <w:t xml:space="preserve"> </w:t>
      </w:r>
      <w:r w:rsidR="009025F9" w:rsidRPr="001353D5">
        <w:rPr>
          <w:rFonts w:ascii="Times New Roman" w:hAnsi="Times New Roman" w:cs="Times New Roman"/>
          <w:b/>
          <w:bCs/>
          <w:sz w:val="20"/>
          <w:szCs w:val="20"/>
        </w:rPr>
        <w:t>(old Re-J1 – Basic)</w:t>
      </w:r>
    </w:p>
    <w:p w:rsidR="003B4D59" w:rsidRPr="001353D5" w:rsidRDefault="003B4D59" w:rsidP="001353D5">
      <w:pPr>
        <w:jc w:val="both"/>
        <w:rPr>
          <w:rFonts w:ascii="Times New Roman" w:hAnsi="Times New Roman" w:cs="Times New Roman"/>
          <w:b/>
          <w:sz w:val="20"/>
          <w:szCs w:val="20"/>
        </w:rPr>
      </w:pPr>
      <w:r w:rsidRPr="001353D5">
        <w:rPr>
          <w:rFonts w:ascii="Times New Roman" w:hAnsi="Times New Roman" w:cs="Times New Roman"/>
          <w:b/>
          <w:sz w:val="20"/>
          <w:szCs w:val="20"/>
        </w:rPr>
        <w:t>General comments</w:t>
      </w:r>
      <w:r w:rsidR="00F63919" w:rsidRPr="001353D5">
        <w:rPr>
          <w:rFonts w:ascii="Times New Roman" w:hAnsi="Times New Roman" w:cs="Times New Roman"/>
          <w:b/>
          <w:sz w:val="20"/>
          <w:szCs w:val="20"/>
        </w:rPr>
        <w:t>:</w:t>
      </w:r>
    </w:p>
    <w:p w:rsidR="00F63919" w:rsidRPr="00A85671" w:rsidRDefault="00F63919" w:rsidP="00F63919">
      <w:pPr>
        <w:jc w:val="both"/>
        <w:rPr>
          <w:rFonts w:ascii="Times New Roman" w:hAnsi="Times New Roman" w:cs="Times New Roman"/>
          <w:sz w:val="20"/>
          <w:szCs w:val="20"/>
        </w:rPr>
      </w:pPr>
      <w:r w:rsidRPr="00A8567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532EF" w:rsidRPr="001353D5" w:rsidRDefault="004532EF" w:rsidP="004532EF">
      <w:pPr>
        <w:jc w:val="both"/>
        <w:rPr>
          <w:rFonts w:ascii="Times New Roman" w:hAnsi="Times New Roman" w:cs="Times New Roman"/>
          <w:sz w:val="20"/>
          <w:szCs w:val="20"/>
        </w:rPr>
      </w:pPr>
      <w:r w:rsidRPr="001353D5">
        <w:rPr>
          <w:rFonts w:ascii="Times New Roman" w:hAnsi="Times New Roman" w:cs="Times New Roman"/>
          <w:sz w:val="20"/>
          <w:szCs w:val="20"/>
        </w:rPr>
        <w:t xml:space="preserve">This annex relates to annual submission of information for individual entities. </w:t>
      </w:r>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This template is applicable to </w:t>
      </w:r>
      <w:r w:rsidR="0043747C" w:rsidRPr="001353D5">
        <w:rPr>
          <w:rFonts w:ascii="Times New Roman" w:hAnsi="Times New Roman" w:cs="Times New Roman"/>
          <w:sz w:val="20"/>
          <w:szCs w:val="20"/>
        </w:rPr>
        <w:t xml:space="preserve">insurance and reinsurance </w:t>
      </w:r>
      <w:r w:rsidRPr="001353D5">
        <w:rPr>
          <w:rFonts w:ascii="Times New Roman" w:hAnsi="Times New Roman" w:cs="Times New Roman"/>
          <w:sz w:val="20"/>
          <w:szCs w:val="20"/>
        </w:rPr>
        <w:t xml:space="preserve">undertakings which </w:t>
      </w:r>
      <w:r w:rsidR="0043747C" w:rsidRPr="001353D5">
        <w:rPr>
          <w:rFonts w:ascii="Times New Roman" w:hAnsi="Times New Roman" w:cs="Times New Roman"/>
          <w:sz w:val="20"/>
          <w:szCs w:val="20"/>
        </w:rPr>
        <w:t xml:space="preserve">reinsure </w:t>
      </w:r>
      <w:r w:rsidRPr="001353D5">
        <w:rPr>
          <w:rFonts w:ascii="Times New Roman" w:hAnsi="Times New Roman" w:cs="Times New Roman"/>
          <w:sz w:val="20"/>
          <w:szCs w:val="20"/>
        </w:rPr>
        <w:t xml:space="preserve">and/or retrocede </w:t>
      </w:r>
      <w:r w:rsidR="0043747C" w:rsidRPr="001353D5">
        <w:rPr>
          <w:rFonts w:ascii="Times New Roman" w:hAnsi="Times New Roman" w:cs="Times New Roman"/>
          <w:sz w:val="20"/>
          <w:szCs w:val="20"/>
        </w:rPr>
        <w:t xml:space="preserve">business </w:t>
      </w:r>
      <w:r w:rsidRPr="001353D5">
        <w:rPr>
          <w:rFonts w:ascii="Times New Roman" w:hAnsi="Times New Roman" w:cs="Times New Roman"/>
          <w:sz w:val="20"/>
          <w:szCs w:val="20"/>
        </w:rPr>
        <w:t xml:space="preserve">on a facultative basis. </w:t>
      </w:r>
    </w:p>
    <w:p w:rsidR="00B00C66" w:rsidRPr="001353D5" w:rsidRDefault="00B6349C"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It </w:t>
      </w:r>
      <w:r w:rsidR="00B00C66" w:rsidRPr="001353D5">
        <w:rPr>
          <w:rFonts w:ascii="Times New Roman" w:hAnsi="Times New Roman" w:cs="Times New Roman"/>
          <w:sz w:val="20"/>
          <w:szCs w:val="20"/>
        </w:rPr>
        <w:t xml:space="preserve">shall be filled by the non-life and life </w:t>
      </w:r>
      <w:r w:rsidR="00DB79CB" w:rsidRPr="001353D5">
        <w:rPr>
          <w:rFonts w:ascii="Times New Roman" w:hAnsi="Times New Roman" w:cs="Times New Roman"/>
          <w:sz w:val="20"/>
          <w:szCs w:val="20"/>
        </w:rPr>
        <w:t xml:space="preserve">insurance and reinsurance undertakings </w:t>
      </w:r>
      <w:ins w:id="3" w:author="Author">
        <w:r w:rsidR="00654A16">
          <w:rPr>
            <w:rFonts w:ascii="Times New Roman" w:hAnsi="Times New Roman" w:cs="Times New Roman"/>
            <w:sz w:val="20"/>
            <w:szCs w:val="20"/>
          </w:rPr>
          <w:t xml:space="preserve">with </w:t>
        </w:r>
        <w:r w:rsidR="00654A16" w:rsidRPr="00FD42FF">
          <w:rPr>
            <w:rFonts w:ascii="Times New Roman" w:hAnsi="Times New Roman" w:cs="Times New Roman"/>
            <w:sz w:val="20"/>
            <w:szCs w:val="20"/>
            <w:rPrChange w:id="4" w:author="Author">
              <w:rPr/>
            </w:rPrChange>
          </w:rPr>
          <w:t>information on facultative covers in the next reporting year, covering information on the 10 most important risks in terms of reinsured exposure for each line of business</w:t>
        </w:r>
      </w:ins>
      <w:r w:rsidR="00B00C66" w:rsidRPr="001353D5">
        <w:rPr>
          <w:rFonts w:ascii="Times New Roman" w:hAnsi="Times New Roman" w:cs="Times New Roman"/>
          <w:sz w:val="20"/>
          <w:szCs w:val="20"/>
        </w:rPr>
        <w:t xml:space="preserve"> </w:t>
      </w:r>
      <w:del w:id="5" w:author="Author">
        <w:r w:rsidR="00B00C66" w:rsidRPr="001353D5" w:rsidDel="00654A16">
          <w:rPr>
            <w:rFonts w:ascii="Times New Roman" w:hAnsi="Times New Roman" w:cs="Times New Roman"/>
            <w:sz w:val="20"/>
            <w:szCs w:val="20"/>
          </w:rPr>
          <w:delText xml:space="preserve">for each line of business (LOB) for which facultative reinsurance is used </w:delText>
        </w:r>
      </w:del>
      <w:r w:rsidR="00B00C66" w:rsidRPr="001353D5">
        <w:rPr>
          <w:rFonts w:ascii="Times New Roman" w:hAnsi="Times New Roman" w:cs="Times New Roman"/>
          <w:sz w:val="20"/>
          <w:szCs w:val="20"/>
        </w:rPr>
        <w:t>(e.g.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ins w:id="6" w:author="Author">
        <w:r w:rsidR="0098204E">
          <w:rPr>
            <w:rFonts w:ascii="Times New Roman" w:hAnsi="Times New Roman" w:cs="Times New Roman"/>
            <w:sz w:val="20"/>
            <w:szCs w:val="20"/>
          </w:rPr>
          <w:t xml:space="preserve"> Treaties that automatically cover </w:t>
        </w:r>
        <w:del w:id="7" w:author="Author">
          <w:r w:rsidR="0098204E" w:rsidDel="00C95604">
            <w:rPr>
              <w:rFonts w:ascii="Times New Roman" w:hAnsi="Times New Roman" w:cs="Times New Roman"/>
              <w:sz w:val="20"/>
              <w:szCs w:val="20"/>
            </w:rPr>
            <w:delText xml:space="preserve">facultative </w:delText>
          </w:r>
        </w:del>
        <w:r w:rsidR="0098204E">
          <w:rPr>
            <w:rFonts w:ascii="Times New Roman" w:hAnsi="Times New Roman" w:cs="Times New Roman"/>
            <w:sz w:val="20"/>
            <w:szCs w:val="20"/>
          </w:rPr>
          <w:t>risks are out of scope of this template and must be reported in S.30.03</w:t>
        </w:r>
        <w:del w:id="8" w:author="Author">
          <w:r w:rsidR="0098204E" w:rsidDel="000845DB">
            <w:rPr>
              <w:rFonts w:ascii="Times New Roman" w:hAnsi="Times New Roman" w:cs="Times New Roman"/>
              <w:sz w:val="20"/>
              <w:szCs w:val="20"/>
            </w:rPr>
            <w:delText>.b</w:delText>
          </w:r>
        </w:del>
        <w:r w:rsidR="0098204E">
          <w:rPr>
            <w:rFonts w:ascii="Times New Roman" w:hAnsi="Times New Roman" w:cs="Times New Roman"/>
            <w:sz w:val="20"/>
            <w:szCs w:val="20"/>
          </w:rPr>
          <w:t>.</w:t>
        </w:r>
      </w:ins>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There shall be one separate template for each LoB. For each LoB, a selection must be made of the 10 most important </w:t>
      </w:r>
      <w:del w:id="9" w:author="Author">
        <w:r w:rsidRPr="001353D5" w:rsidDel="005D1BEC">
          <w:rPr>
            <w:rFonts w:ascii="Times New Roman" w:hAnsi="Times New Roman" w:cs="Times New Roman"/>
            <w:sz w:val="20"/>
            <w:szCs w:val="20"/>
          </w:rPr>
          <w:delText xml:space="preserve">underwriting </w:delText>
        </w:r>
      </w:del>
      <w:r w:rsidRPr="001353D5">
        <w:rPr>
          <w:rFonts w:ascii="Times New Roman" w:hAnsi="Times New Roman" w:cs="Times New Roman"/>
          <w:sz w:val="20"/>
          <w:szCs w:val="20"/>
        </w:rPr>
        <w:t xml:space="preserve">risks </w:t>
      </w:r>
      <w:del w:id="10" w:author="Author">
        <w:r w:rsidRPr="001353D5" w:rsidDel="005D1BEC">
          <w:rPr>
            <w:rFonts w:ascii="Times New Roman" w:hAnsi="Times New Roman" w:cs="Times New Roman"/>
            <w:sz w:val="20"/>
            <w:szCs w:val="20"/>
          </w:rPr>
          <w:delText xml:space="preserve">under the policy </w:delText>
        </w:r>
      </w:del>
      <w:r w:rsidRPr="001353D5">
        <w:rPr>
          <w:rFonts w:ascii="Times New Roman" w:hAnsi="Times New Roman" w:cs="Times New Roman"/>
          <w:sz w:val="20"/>
          <w:szCs w:val="20"/>
        </w:rPr>
        <w:t xml:space="preserve">in terms of reinsured exposure </w:t>
      </w:r>
      <w:ins w:id="11" w:author="Author">
        <w:r w:rsidR="00FD2C70">
          <w:rPr>
            <w:rFonts w:ascii="Times New Roman" w:hAnsi="Times New Roman" w:cs="Times New Roman"/>
            <w:sz w:val="20"/>
            <w:szCs w:val="20"/>
          </w:rPr>
          <w:t xml:space="preserve">(part of sum insured transferred to </w:t>
        </w:r>
        <w:del w:id="12" w:author="Author">
          <w:r w:rsidR="00FD2C70" w:rsidDel="00CA5358">
            <w:rPr>
              <w:rFonts w:ascii="Times New Roman" w:hAnsi="Times New Roman" w:cs="Times New Roman"/>
              <w:sz w:val="20"/>
              <w:szCs w:val="20"/>
            </w:rPr>
            <w:delText>the</w:delText>
          </w:r>
        </w:del>
        <w:r w:rsidR="00CA5358">
          <w:rPr>
            <w:rFonts w:ascii="Times New Roman" w:hAnsi="Times New Roman" w:cs="Times New Roman"/>
            <w:sz w:val="20"/>
            <w:szCs w:val="20"/>
          </w:rPr>
          <w:t>all</w:t>
        </w:r>
        <w:r w:rsidR="00FD2C70">
          <w:rPr>
            <w:rFonts w:ascii="Times New Roman" w:hAnsi="Times New Roman" w:cs="Times New Roman"/>
            <w:sz w:val="20"/>
            <w:szCs w:val="20"/>
          </w:rPr>
          <w:t xml:space="preserve"> reinsurer</w:t>
        </w:r>
        <w:r w:rsidR="00CA5358">
          <w:rPr>
            <w:rFonts w:ascii="Times New Roman" w:hAnsi="Times New Roman" w:cs="Times New Roman"/>
            <w:sz w:val="20"/>
            <w:szCs w:val="20"/>
          </w:rPr>
          <w:t>s</w:t>
        </w:r>
        <w:r w:rsidR="00FD2C70">
          <w:rPr>
            <w:rFonts w:ascii="Times New Roman" w:hAnsi="Times New Roman" w:cs="Times New Roman"/>
            <w:sz w:val="20"/>
            <w:szCs w:val="20"/>
          </w:rPr>
          <w:t xml:space="preserve">) </w:t>
        </w:r>
      </w:ins>
      <w:r w:rsidRPr="001353D5">
        <w:rPr>
          <w:rFonts w:ascii="Times New Roman" w:hAnsi="Times New Roman" w:cs="Times New Roman"/>
          <w:sz w:val="20"/>
          <w:szCs w:val="20"/>
        </w:rPr>
        <w:t xml:space="preserve">on a facultative basis. Furthermore, each underwriting risk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have a unique code specified by the “risk identification code”. </w:t>
      </w:r>
    </w:p>
    <w:p w:rsidR="008C51DF" w:rsidRDefault="00B6349C" w:rsidP="008C51DF">
      <w:pPr>
        <w:jc w:val="both"/>
        <w:rPr>
          <w:ins w:id="13" w:author="Author"/>
          <w:rFonts w:ascii="Times New Roman" w:hAnsi="Times New Roman" w:cs="Times New Roman"/>
          <w:sz w:val="20"/>
          <w:szCs w:val="20"/>
        </w:rPr>
      </w:pPr>
      <w:r w:rsidRPr="001353D5">
        <w:rPr>
          <w:rFonts w:ascii="Times New Roman" w:hAnsi="Times New Roman" w:cs="Times New Roman"/>
          <w:sz w:val="20"/>
          <w:szCs w:val="20"/>
        </w:rPr>
        <w:t xml:space="preserve">This template </w:t>
      </w:r>
      <w:del w:id="14" w:author="Author">
        <w:r w:rsidR="00B00C66" w:rsidRPr="001353D5" w:rsidDel="000A3122">
          <w:rPr>
            <w:rFonts w:ascii="Times New Roman" w:hAnsi="Times New Roman" w:cs="Times New Roman"/>
            <w:sz w:val="20"/>
            <w:szCs w:val="20"/>
          </w:rPr>
          <w:delText xml:space="preserve"> </w:delText>
        </w:r>
      </w:del>
      <w:r w:rsidR="00B00C66" w:rsidRPr="001353D5">
        <w:rPr>
          <w:rFonts w:ascii="Times New Roman" w:hAnsi="Times New Roman" w:cs="Times New Roman"/>
          <w:sz w:val="20"/>
          <w:szCs w:val="20"/>
        </w:rPr>
        <w:t>is prospective (to be in line with S</w:t>
      </w:r>
      <w:r w:rsidR="00F63919">
        <w:rPr>
          <w:rFonts w:ascii="Times New Roman" w:hAnsi="Times New Roman" w:cs="Times New Roman"/>
          <w:sz w:val="20"/>
          <w:szCs w:val="20"/>
        </w:rPr>
        <w:t>.</w:t>
      </w:r>
      <w:r w:rsidR="00B00C66" w:rsidRPr="001353D5">
        <w:rPr>
          <w:rFonts w:ascii="Times New Roman" w:hAnsi="Times New Roman" w:cs="Times New Roman"/>
          <w:sz w:val="20"/>
          <w:szCs w:val="20"/>
        </w:rPr>
        <w:t>30.03</w:t>
      </w:r>
      <w:del w:id="15" w:author="Author">
        <w:r w:rsidR="00B00C66" w:rsidRPr="001353D5" w:rsidDel="008C51DF">
          <w:rPr>
            <w:rFonts w:ascii="Times New Roman" w:hAnsi="Times New Roman" w:cs="Times New Roman"/>
            <w:sz w:val="20"/>
            <w:szCs w:val="20"/>
          </w:rPr>
          <w:delText>.b</w:delText>
        </w:r>
      </w:del>
      <w:r w:rsidR="00B00C66" w:rsidRPr="001353D5">
        <w:rPr>
          <w:rFonts w:ascii="Times New Roman" w:hAnsi="Times New Roman" w:cs="Times New Roman"/>
          <w:sz w:val="20"/>
          <w:szCs w:val="20"/>
        </w:rPr>
        <w:t>) for the selected largest 10 facultative covers that have not yet expired at the start of the</w:t>
      </w:r>
      <w:ins w:id="16" w:author="Author">
        <w:r w:rsidR="006E66EA">
          <w:rPr>
            <w:rFonts w:ascii="Times New Roman" w:hAnsi="Times New Roman" w:cs="Times New Roman"/>
            <w:sz w:val="20"/>
            <w:szCs w:val="20"/>
          </w:rPr>
          <w:t xml:space="preserve"> next</w:t>
        </w:r>
      </w:ins>
      <w:r w:rsidR="00B00C66" w:rsidRPr="001353D5">
        <w:rPr>
          <w:rFonts w:ascii="Times New Roman" w:hAnsi="Times New Roman" w:cs="Times New Roman"/>
          <w:sz w:val="20"/>
          <w:szCs w:val="20"/>
        </w:rPr>
        <w:t xml:space="preserve"> reporting year </w:t>
      </w:r>
      <w:ins w:id="17" w:author="Author">
        <w:r w:rsidR="008C51DF" w:rsidRPr="008C51DF">
          <w:rPr>
            <w:rFonts w:ascii="Times New Roman" w:hAnsi="Times New Roman" w:cs="Times New Roman"/>
            <w:sz w:val="20"/>
            <w:szCs w:val="20"/>
          </w:rPr>
          <w:t xml:space="preserve">whose period of validity includes or overlaps the next reporting year </w:t>
        </w:r>
      </w:ins>
      <w:r w:rsidR="00B00C66" w:rsidRPr="001353D5">
        <w:rPr>
          <w:rFonts w:ascii="Times New Roman" w:hAnsi="Times New Roman" w:cs="Times New Roman"/>
          <w:sz w:val="20"/>
          <w:szCs w:val="20"/>
        </w:rPr>
        <w:t xml:space="preserve">and are known when filling the template. </w:t>
      </w:r>
      <w:ins w:id="18" w:author="Author">
        <w:r w:rsidR="008C51DF" w:rsidRPr="008C51DF">
          <w:rPr>
            <w:rFonts w:ascii="Times New Roman" w:hAnsi="Times New Roman" w:cs="Times New Roman"/>
            <w:sz w:val="20"/>
            <w:szCs w:val="20"/>
          </w:rPr>
          <w:t xml:space="preserve">If reinsurance strategy changes materially after that date or if the renovation of the reinsurance contracts are performed later than the reporting date and before next 1 January, the information on this template shall be re-submitted when adequate. </w:t>
        </w:r>
      </w:ins>
    </w:p>
    <w:p w:rsidR="00B00C66" w:rsidRPr="001353D5" w:rsidDel="008C51DF" w:rsidRDefault="00B00C66" w:rsidP="001353D5">
      <w:pPr>
        <w:jc w:val="both"/>
        <w:rPr>
          <w:del w:id="19" w:author="Author"/>
          <w:rFonts w:ascii="Times New Roman" w:hAnsi="Times New Roman" w:cs="Times New Roman"/>
          <w:sz w:val="20"/>
          <w:szCs w:val="20"/>
        </w:rPr>
      </w:pPr>
      <w:del w:id="20" w:author="Author">
        <w:r w:rsidRPr="001353D5" w:rsidDel="008C51DF">
          <w:rPr>
            <w:rFonts w:ascii="Times New Roman" w:hAnsi="Times New Roman" w:cs="Times New Roman"/>
            <w:sz w:val="20"/>
            <w:szCs w:val="20"/>
          </w:rPr>
          <w:delText>Where a risk is covered by other treaty reinsurance placements the undertaking must provide details of the dominant treaty. This is recorded by ensuring the facultative reinsurance program code (</w:delText>
        </w:r>
        <w:r w:rsidR="00B6349C" w:rsidRPr="001353D5" w:rsidDel="008C51DF">
          <w:rPr>
            <w:rFonts w:ascii="Times New Roman" w:hAnsi="Times New Roman" w:cs="Times New Roman"/>
            <w:sz w:val="20"/>
            <w:szCs w:val="20"/>
          </w:rPr>
          <w:delText>C00</w:delText>
        </w:r>
        <w:r w:rsidRPr="001353D5" w:rsidDel="008C51DF">
          <w:rPr>
            <w:rFonts w:ascii="Times New Roman" w:hAnsi="Times New Roman" w:cs="Times New Roman"/>
            <w:sz w:val="20"/>
            <w:szCs w:val="20"/>
          </w:rPr>
          <w:delText>20) in S.30.01</w:delText>
        </w:r>
        <w:r w:rsidRPr="001353D5" w:rsidDel="00654A16">
          <w:rPr>
            <w:rFonts w:ascii="Times New Roman" w:hAnsi="Times New Roman" w:cs="Times New Roman"/>
            <w:sz w:val="20"/>
            <w:szCs w:val="20"/>
          </w:rPr>
          <w:delText>.b</w:delText>
        </w:r>
        <w:r w:rsidRPr="001353D5" w:rsidDel="008C51DF">
          <w:rPr>
            <w:rFonts w:ascii="Times New Roman" w:hAnsi="Times New Roman" w:cs="Times New Roman"/>
            <w:sz w:val="20"/>
            <w:szCs w:val="20"/>
          </w:rPr>
          <w:delText xml:space="preserve"> is identical to the reinsurance program code in S.30.03.</w:delText>
        </w:r>
        <w:r w:rsidRPr="001353D5" w:rsidDel="00654A16">
          <w:rPr>
            <w:rFonts w:ascii="Times New Roman" w:hAnsi="Times New Roman" w:cs="Times New Roman"/>
            <w:sz w:val="20"/>
            <w:szCs w:val="20"/>
          </w:rPr>
          <w:delText>b.</w:delText>
        </w:r>
        <w:r w:rsidRPr="001353D5" w:rsidDel="008C51DF">
          <w:rPr>
            <w:rFonts w:ascii="Times New Roman" w:hAnsi="Times New Roman" w:cs="Times New Roman"/>
            <w:sz w:val="20"/>
            <w:szCs w:val="20"/>
          </w:rPr>
          <w:delText xml:space="preserve"> </w:delText>
        </w:r>
      </w:del>
    </w:p>
    <w:p w:rsidR="00B00C66" w:rsidRPr="001353D5" w:rsidRDefault="00B00C66" w:rsidP="00FD42FF">
      <w:pPr>
        <w:jc w:val="both"/>
        <w:rPr>
          <w:rFonts w:ascii="Times New Roman" w:hAnsi="Times New Roman" w:cs="Times New Roman"/>
          <w:sz w:val="20"/>
          <w:szCs w:val="20"/>
        </w:rPr>
        <w:pPrChange w:id="21" w:author="Author">
          <w:pPr/>
        </w:pPrChange>
      </w:pPr>
      <w:r w:rsidRPr="001353D5">
        <w:rPr>
          <w:rFonts w:ascii="Times New Roman" w:hAnsi="Times New Roman" w:cs="Times New Roman"/>
          <w:sz w:val="20"/>
          <w:szCs w:val="20"/>
        </w:rPr>
        <w:t xml:space="preserve">Facultative placements covering different LOBs </w:t>
      </w:r>
      <w:r w:rsidR="00B20F4E">
        <w:rPr>
          <w:rFonts w:ascii="Times New Roman" w:hAnsi="Times New Roman" w:cs="Times New Roman"/>
          <w:sz w:val="20"/>
          <w:szCs w:val="20"/>
        </w:rPr>
        <w:t>shall</w:t>
      </w:r>
      <w:r w:rsidR="00B20F4E" w:rsidRPr="001353D5">
        <w:rPr>
          <w:rFonts w:ascii="Times New Roman" w:hAnsi="Times New Roman" w:cs="Times New Roman"/>
          <w:sz w:val="20"/>
          <w:szCs w:val="20"/>
        </w:rPr>
        <w:t xml:space="preserve"> </w:t>
      </w:r>
      <w:r w:rsidRPr="001353D5">
        <w:rPr>
          <w:rFonts w:ascii="Times New Roman" w:hAnsi="Times New Roman" w:cs="Times New Roman"/>
          <w:sz w:val="20"/>
          <w:szCs w:val="20"/>
        </w:rPr>
        <w:t>also appear in the various relevant LOBs if they are ranked within the 10 biggest risks of the same LOB.</w:t>
      </w:r>
    </w:p>
    <w:p w:rsidR="00D5486A" w:rsidRPr="001353D5" w:rsidRDefault="00D5486A" w:rsidP="00D5486A">
      <w:pPr>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1911"/>
        <w:gridCol w:w="5978"/>
        <w:tblGridChange w:id="22">
          <w:tblGrid>
            <w:gridCol w:w="1353"/>
            <w:gridCol w:w="1911"/>
            <w:gridCol w:w="5978"/>
          </w:tblGrid>
        </w:tblGridChange>
      </w:tblGrid>
      <w:tr w:rsidR="000E7942" w:rsidRPr="004532EF" w:rsidTr="001353D5">
        <w:trPr>
          <w:trHeight w:val="315"/>
        </w:trPr>
        <w:tc>
          <w:tcPr>
            <w:tcW w:w="1353" w:type="dxa"/>
          </w:tcPr>
          <w:p w:rsidR="000E7942" w:rsidRPr="001353D5" w:rsidRDefault="000E7942" w:rsidP="001353D5">
            <w:pPr>
              <w:jc w:val="center"/>
              <w:rPr>
                <w:rFonts w:ascii="Times New Roman" w:hAnsi="Times New Roman" w:cs="Times New Roman"/>
                <w:b/>
                <w:bCs/>
                <w:sz w:val="20"/>
                <w:szCs w:val="20"/>
              </w:rPr>
            </w:pPr>
          </w:p>
        </w:tc>
        <w:tc>
          <w:tcPr>
            <w:tcW w:w="1911"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ITEM</w:t>
            </w:r>
          </w:p>
        </w:tc>
        <w:tc>
          <w:tcPr>
            <w:tcW w:w="5978"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INSTRUCTIONS</w:t>
            </w:r>
          </w:p>
        </w:tc>
      </w:tr>
      <w:tr w:rsidR="004532EF" w:rsidRPr="00244BD1" w:rsidTr="00244BD1">
        <w:trPr>
          <w:trHeight w:val="408"/>
        </w:trPr>
        <w:tc>
          <w:tcPr>
            <w:tcW w:w="9242" w:type="dxa"/>
            <w:gridSpan w:val="3"/>
            <w:noWrap/>
            <w:hideMark/>
          </w:tcPr>
          <w:p w:rsidR="004532EF" w:rsidRPr="00244BD1" w:rsidRDefault="004532EF" w:rsidP="00244BD1">
            <w:pPr>
              <w:rPr>
                <w:rFonts w:ascii="Times New Roman" w:hAnsi="Times New Roman" w:cs="Times New Roman"/>
                <w:b/>
                <w:bCs/>
                <w:sz w:val="20"/>
                <w:szCs w:val="20"/>
              </w:rPr>
            </w:pPr>
            <w:r w:rsidRPr="00244BD1">
              <w:rPr>
                <w:rFonts w:ascii="Times New Roman" w:hAnsi="Times New Roman" w:cs="Times New Roman"/>
                <w:b/>
                <w:bCs/>
                <w:iCs/>
                <w:sz w:val="20"/>
                <w:szCs w:val="20"/>
              </w:rPr>
              <w:t xml:space="preserve">Facultative covers </w:t>
            </w:r>
            <w:r>
              <w:rPr>
                <w:rFonts w:ascii="Times New Roman" w:hAnsi="Times New Roman" w:cs="Times New Roman"/>
                <w:b/>
                <w:bCs/>
                <w:iCs/>
                <w:sz w:val="20"/>
                <w:szCs w:val="20"/>
              </w:rPr>
              <w:t>non-</w:t>
            </w:r>
            <w:r w:rsidRPr="00244BD1">
              <w:rPr>
                <w:rFonts w:ascii="Times New Roman" w:hAnsi="Times New Roman" w:cs="Times New Roman"/>
                <w:b/>
                <w:bCs/>
                <w:iCs/>
                <w:sz w:val="20"/>
                <w:szCs w:val="20"/>
              </w:rPr>
              <w:t>life</w:t>
            </w:r>
            <w:r w:rsidRPr="00244BD1" w:rsidDel="0031427E">
              <w:rPr>
                <w:rFonts w:ascii="Times New Roman" w:hAnsi="Times New Roman" w:cs="Times New Roman"/>
                <w:b/>
                <w:sz w:val="20"/>
                <w:szCs w:val="20"/>
              </w:rPr>
              <w:t xml:space="preserve"> </w:t>
            </w:r>
          </w:p>
        </w:tc>
      </w:tr>
      <w:tr w:rsidR="000E7942" w:rsidRPr="00F63919" w:rsidTr="001353D5">
        <w:trPr>
          <w:trHeight w:val="315"/>
        </w:trPr>
        <w:tc>
          <w:tcPr>
            <w:tcW w:w="1353" w:type="dxa"/>
            <w:hideMark/>
          </w:tcPr>
          <w:p w:rsidR="00F63919" w:rsidRDefault="00B6349C" w:rsidP="00C60779">
            <w:pPr>
              <w:rPr>
                <w:rFonts w:ascii="Times New Roman" w:hAnsi="Times New Roman" w:cs="Times New Roman"/>
                <w:sz w:val="20"/>
                <w:szCs w:val="20"/>
              </w:rPr>
            </w:pPr>
            <w:del w:id="23" w:author="Author">
              <w:r w:rsidRPr="001353D5" w:rsidDel="000845DB">
                <w:rPr>
                  <w:rFonts w:ascii="Times New Roman" w:hAnsi="Times New Roman" w:cs="Times New Roman"/>
                  <w:sz w:val="20"/>
                  <w:szCs w:val="20"/>
                </w:rPr>
                <w:delText>C00</w:delText>
              </w:r>
              <w:r w:rsidR="00C60779" w:rsidRPr="001353D5" w:rsidDel="000845DB">
                <w:rPr>
                  <w:rFonts w:ascii="Times New Roman" w:hAnsi="Times New Roman" w:cs="Times New Roman"/>
                  <w:sz w:val="20"/>
                  <w:szCs w:val="20"/>
                </w:rPr>
                <w:delText>10</w:delText>
              </w:r>
            </w:del>
            <w:ins w:id="24" w:author="Author">
              <w:r w:rsidR="000845DB">
                <w:rPr>
                  <w:rFonts w:ascii="Times New Roman" w:hAnsi="Times New Roman" w:cs="Times New Roman"/>
                  <w:sz w:val="20"/>
                  <w:szCs w:val="20"/>
                </w:rPr>
                <w:t>Z</w:t>
              </w:r>
              <w:r w:rsidR="000845DB" w:rsidRPr="001353D5">
                <w:rPr>
                  <w:rFonts w:ascii="Times New Roman" w:hAnsi="Times New Roman" w:cs="Times New Roman"/>
                  <w:sz w:val="20"/>
                  <w:szCs w:val="20"/>
                </w:rPr>
                <w:t>0010</w:t>
              </w:r>
            </w:ins>
          </w:p>
          <w:p w:rsidR="000E7942" w:rsidRPr="001353D5" w:rsidRDefault="00F63919" w:rsidP="00C60779">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A00</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9A78F1" w:rsidRPr="001353D5">
              <w:rPr>
                <w:rFonts w:ascii="Times New Roman" w:hAnsi="Times New Roman" w:cs="Times New Roman"/>
                <w:sz w:val="20"/>
                <w:szCs w:val="20"/>
              </w:rPr>
              <w:t>. The following close</w:t>
            </w:r>
            <w:r w:rsidR="009B6640">
              <w:rPr>
                <w:rFonts w:ascii="Times New Roman" w:hAnsi="Times New Roman" w:cs="Times New Roman"/>
                <w:sz w:val="20"/>
                <w:szCs w:val="20"/>
              </w:rPr>
              <w:t>d</w:t>
            </w:r>
            <w:r w:rsidR="009A78F1" w:rsidRPr="001353D5">
              <w:rPr>
                <w:rFonts w:ascii="Times New Roman" w:hAnsi="Times New Roman" w:cs="Times New Roman"/>
                <w:sz w:val="20"/>
                <w:szCs w:val="20"/>
              </w:rPr>
              <w:t xml:space="preserve"> list shall be used:</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1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Medical expense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2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Income protection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3</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Workers' compensation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4</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Motor vehicle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Other motor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Marine, aviation and transport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7</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Fire and other damage to property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General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lastRenderedPageBreak/>
              <w:t>10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Legal expenses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Assistance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Miscellaneous financial loss</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medical expense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income protection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Proportional workers' compensation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16</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motor vehicle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other motor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marine, aviation and transport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fire and other damage to property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general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legal expenses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assistance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miscellaneous financial loss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25</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health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casualty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marine, aviation and transport reinsurance</w:t>
            </w:r>
          </w:p>
          <w:p w:rsidR="00BF5574" w:rsidRPr="001353D5" w:rsidRDefault="00BF5574" w:rsidP="00F10D5D">
            <w:pPr>
              <w:rPr>
                <w:rFonts w:ascii="Times New Roman" w:hAnsi="Times New Roman" w:cs="Times New Roman"/>
                <w:sz w:val="20"/>
                <w:szCs w:val="20"/>
              </w:rPr>
            </w:pPr>
            <w:r w:rsidRPr="001353D5">
              <w:rPr>
                <w:rFonts w:ascii="Times New Roman" w:hAnsi="Times New Roman" w:cs="Times New Roman"/>
                <w:sz w:val="20"/>
                <w:szCs w:val="20"/>
              </w:rPr>
              <w:t>28</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property reinsurance</w:t>
            </w:r>
          </w:p>
          <w:p w:rsidR="00F10D5D" w:rsidRPr="001353D5" w:rsidRDefault="00F10D5D" w:rsidP="009A78F1">
            <w:pPr>
              <w:rPr>
                <w:rFonts w:ascii="Times New Roman" w:hAnsi="Times New Roman" w:cs="Times New Roman"/>
                <w:sz w:val="20"/>
                <w:szCs w:val="20"/>
              </w:rPr>
            </w:pPr>
          </w:p>
        </w:tc>
      </w:tr>
      <w:tr w:rsidR="000E7942" w:rsidRPr="00F63919" w:rsidTr="001353D5">
        <w:trPr>
          <w:trHeight w:val="630"/>
        </w:trPr>
        <w:tc>
          <w:tcPr>
            <w:tcW w:w="1353" w:type="dxa"/>
            <w:hideMark/>
          </w:tcPr>
          <w:p w:rsidR="00ED369D" w:rsidRDefault="00B6349C" w:rsidP="00C60779">
            <w:pPr>
              <w:rPr>
                <w:rFonts w:ascii="Times New Roman" w:hAnsi="Times New Roman" w:cs="Times New Roman"/>
                <w:sz w:val="20"/>
                <w:szCs w:val="20"/>
              </w:rPr>
            </w:pPr>
            <w:r w:rsidRPr="001353D5">
              <w:rPr>
                <w:rFonts w:ascii="Times New Roman" w:hAnsi="Times New Roman" w:cs="Times New Roman"/>
                <w:sz w:val="20"/>
                <w:szCs w:val="20"/>
              </w:rPr>
              <w:lastRenderedPageBreak/>
              <w:t>C00</w:t>
            </w:r>
            <w:r w:rsidR="00C60779" w:rsidRPr="001353D5">
              <w:rPr>
                <w:rFonts w:ascii="Times New Roman" w:hAnsi="Times New Roman" w:cs="Times New Roman"/>
                <w:sz w:val="20"/>
                <w:szCs w:val="20"/>
              </w:rPr>
              <w:t>20</w:t>
            </w:r>
          </w:p>
          <w:p w:rsidR="000E7942" w:rsidRPr="001353D5" w:rsidRDefault="00ED369D" w:rsidP="00C60779">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A1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0E7942" w:rsidRPr="001353D5" w:rsidRDefault="00D03018" w:rsidP="00F14A8E">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w:t>
            </w:r>
            <w:ins w:id="25" w:author="Author">
              <w:r w:rsidR="003B230E">
                <w:rPr>
                  <w:rFonts w:ascii="Times New Roman" w:hAnsi="Times New Roman" w:cs="Times New Roman"/>
                  <w:sz w:val="20"/>
                  <w:szCs w:val="20"/>
                </w:rPr>
                <w:t xml:space="preserve">of </w:t>
              </w:r>
            </w:ins>
            <w:r w:rsidRPr="001353D5">
              <w:rPr>
                <w:rFonts w:ascii="Times New Roman" w:hAnsi="Times New Roman" w:cs="Times New Roman"/>
                <w:sz w:val="20"/>
                <w:szCs w:val="20"/>
              </w:rPr>
              <w:t xml:space="preserve">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w:t>
            </w:r>
            <w:del w:id="26" w:author="Author">
              <w:r w:rsidRPr="001353D5" w:rsidDel="00F14A8E">
                <w:rPr>
                  <w:rFonts w:ascii="Times New Roman" w:hAnsi="Times New Roman" w:cs="Times New Roman"/>
                  <w:sz w:val="20"/>
                  <w:szCs w:val="20"/>
                </w:rPr>
                <w:delText>.b</w:delText>
              </w:r>
            </w:del>
            <w:r w:rsidRPr="001353D5">
              <w:rPr>
                <w:rFonts w:ascii="Times New Roman" w:hAnsi="Times New Roman" w:cs="Times New Roman"/>
                <w:sz w:val="20"/>
                <w:szCs w:val="20"/>
              </w:rPr>
              <w:t xml:space="preserve"> - Outgoing Reinsurance Program in the next reporting year.</w:t>
            </w:r>
          </w:p>
        </w:tc>
      </w:tr>
      <w:tr w:rsidR="000E7942" w:rsidRPr="00F63919" w:rsidTr="001353D5">
        <w:trPr>
          <w:trHeight w:val="1530"/>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30</w:t>
            </w:r>
          </w:p>
          <w:p w:rsidR="000E7942"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B1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0E7942" w:rsidRPr="001353D5" w:rsidRDefault="000E7942" w:rsidP="005B495A">
            <w:pPr>
              <w:rPr>
                <w:rFonts w:ascii="Times New Roman" w:hAnsi="Times New Roman" w:cs="Times New Roman"/>
                <w:sz w:val="20"/>
                <w:szCs w:val="20"/>
              </w:rPr>
            </w:pPr>
            <w:r w:rsidRPr="001353D5">
              <w:rPr>
                <w:rFonts w:ascii="Times New Roman" w:hAnsi="Times New Roman" w:cs="Times New Roman"/>
                <w:sz w:val="20"/>
                <w:szCs w:val="20"/>
              </w:rPr>
              <w:t xml:space="preserve">For each LOB of non-life insurance a selection shall be made of the 10 most important risks in terms of exposure that are subject to facultative reinsurance in force in the </w:t>
            </w:r>
            <w:ins w:id="27" w:author="Author">
              <w:r w:rsidR="00203DE4">
                <w:rPr>
                  <w:rFonts w:ascii="Times New Roman" w:hAnsi="Times New Roman" w:cs="Times New Roman"/>
                  <w:sz w:val="20"/>
                  <w:szCs w:val="20"/>
                </w:rPr>
                <w:t xml:space="preserve">next </w:t>
              </w:r>
            </w:ins>
            <w:r w:rsidRPr="001353D5">
              <w:rPr>
                <w:rFonts w:ascii="Times New Roman" w:hAnsi="Times New Roman" w:cs="Times New Roman"/>
                <w:sz w:val="20"/>
                <w:szCs w:val="20"/>
              </w:rPr>
              <w:t>reporting period (also if they originated in preceding years). The code is a unique identifying number assigned by the insurer that identifies the risk and shall remain unchanged for subsequent annual reports.</w:t>
            </w:r>
          </w:p>
        </w:tc>
      </w:tr>
      <w:tr w:rsidR="000E7942" w:rsidRPr="00F63919" w:rsidTr="001353D5">
        <w:trPr>
          <w:trHeight w:val="915"/>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40</w:t>
            </w:r>
          </w:p>
          <w:p w:rsidR="000E7942"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C1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CB743B" w:rsidRPr="00F63919" w:rsidTr="001353D5">
        <w:trPr>
          <w:trHeight w:val="2051"/>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w:t>
            </w:r>
            <w:r w:rsidR="00CB743B" w:rsidRPr="001353D5">
              <w:rPr>
                <w:rFonts w:ascii="Times New Roman" w:hAnsi="Times New Roman" w:cs="Times New Roman"/>
                <w:sz w:val="20"/>
                <w:szCs w:val="20"/>
              </w:rPr>
              <w:t>50</w:t>
            </w:r>
          </w:p>
          <w:p w:rsidR="00CB743B"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CB743B" w:rsidRPr="001353D5">
              <w:rPr>
                <w:rFonts w:ascii="Times New Roman" w:hAnsi="Times New Roman" w:cs="Times New Roman"/>
                <w:sz w:val="20"/>
                <w:szCs w:val="20"/>
              </w:rPr>
              <w:t>D1</w:t>
            </w:r>
            <w:r>
              <w:rPr>
                <w:rFonts w:ascii="Times New Roman" w:hAnsi="Times New Roman" w:cs="Times New Roman"/>
                <w:sz w:val="20"/>
                <w:szCs w:val="20"/>
              </w:rPr>
              <w:t>)</w:t>
            </w:r>
          </w:p>
        </w:tc>
        <w:tc>
          <w:tcPr>
            <w:tcW w:w="1911" w:type="dxa"/>
            <w:hideMark/>
          </w:tcPr>
          <w:p w:rsidR="00CB743B" w:rsidRPr="001353D5" w:rsidRDefault="00CB743B" w:rsidP="00D03018">
            <w:pPr>
              <w:rPr>
                <w:rFonts w:ascii="Times New Roman" w:hAnsi="Times New Roman" w:cs="Times New Roman"/>
                <w:sz w:val="20"/>
                <w:szCs w:val="20"/>
              </w:rPr>
            </w:pPr>
            <w:r w:rsidRPr="001353D5">
              <w:rPr>
                <w:rFonts w:ascii="Times New Roman" w:hAnsi="Times New Roman" w:cs="Times New Roman"/>
                <w:sz w:val="20"/>
                <w:szCs w:val="20"/>
              </w:rPr>
              <w:t>Finite reinsurance or similar arrangements</w:t>
            </w:r>
            <w:r w:rsidRPr="001353D5" w:rsidDel="00AE5AA3">
              <w:rPr>
                <w:rFonts w:ascii="Times New Roman" w:hAnsi="Times New Roman" w:cs="Times New Roman"/>
                <w:sz w:val="20"/>
                <w:szCs w:val="20"/>
              </w:rPr>
              <w:t xml:space="preserve"> </w:t>
            </w:r>
          </w:p>
        </w:tc>
        <w:tc>
          <w:tcPr>
            <w:tcW w:w="5978" w:type="dxa"/>
            <w:noWrap/>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Identification of the reinsurance contract. The following close</w:t>
            </w:r>
            <w:r w:rsidR="00E97E51">
              <w:rPr>
                <w:rFonts w:ascii="Times New Roman" w:hAnsi="Times New Roman" w:cs="Times New Roman"/>
                <w:sz w:val="20"/>
                <w:szCs w:val="20"/>
              </w:rPr>
              <w:t>d</w:t>
            </w:r>
            <w:r w:rsidRPr="001353D5">
              <w:rPr>
                <w:rFonts w:ascii="Times New Roman" w:hAnsi="Times New Roman" w:cs="Times New Roman"/>
                <w:sz w:val="20"/>
                <w:szCs w:val="20"/>
              </w:rPr>
              <w:t xml:space="preserve"> list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be used: </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1</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Non-traditional or Finite RE</w:t>
            </w:r>
            <w:r w:rsidR="00D5486A" w:rsidRPr="001353D5">
              <w:rPr>
                <w:rFonts w:ascii="Times New Roman" w:hAnsi="Times New Roman" w:cs="Times New Roman"/>
                <w:sz w:val="20"/>
                <w:szCs w:val="20"/>
              </w:rPr>
              <w:t xml:space="preserve"> </w:t>
            </w:r>
          </w:p>
          <w:p w:rsidR="00B06870" w:rsidRPr="001353D5" w:rsidRDefault="00D5486A" w:rsidP="001353D5">
            <w:pPr>
              <w:rPr>
                <w:rFonts w:ascii="Times New Roman" w:hAnsi="Times New Roman" w:cs="Times New Roman"/>
                <w:sz w:val="20"/>
                <w:szCs w:val="20"/>
              </w:rPr>
            </w:pPr>
            <w:r w:rsidRPr="001353D5">
              <w:rPr>
                <w:rFonts w:ascii="Times New Roman" w:hAnsi="Times New Roman" w:cs="Times New Roman"/>
                <w:sz w:val="20"/>
                <w:szCs w:val="20"/>
              </w:rPr>
              <w:t>(if a</w:t>
            </w:r>
            <w:r w:rsidR="007405CD"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2</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Other than non-traditional or Finite RE</w:t>
            </w:r>
            <w:r w:rsidR="00D5486A" w:rsidRPr="001353D5">
              <w:rPr>
                <w:rFonts w:ascii="Times New Roman" w:hAnsi="Times New Roman" w:cs="Times New Roman"/>
                <w:sz w:val="20"/>
                <w:szCs w:val="20"/>
              </w:rPr>
              <w:t xml:space="preserve"> </w:t>
            </w:r>
          </w:p>
          <w:p w:rsidR="007405CD" w:rsidRPr="001353D5" w:rsidRDefault="007405CD" w:rsidP="00C23722">
            <w:pPr>
              <w:rPr>
                <w:rFonts w:ascii="Times New Roman" w:hAnsi="Times New Roman" w:cs="Times New Roman"/>
                <w:sz w:val="20"/>
                <w:szCs w:val="20"/>
              </w:rPr>
            </w:pPr>
          </w:p>
          <w:p w:rsidR="00CB743B" w:rsidRPr="001353D5" w:rsidRDefault="00CB743B" w:rsidP="00C23722">
            <w:pPr>
              <w:rPr>
                <w:rFonts w:ascii="Times New Roman" w:hAnsi="Times New Roman" w:cs="Times New Roman"/>
                <w:sz w:val="20"/>
                <w:szCs w:val="20"/>
              </w:rPr>
            </w:pPr>
            <w:r w:rsidRPr="001353D5">
              <w:rPr>
                <w:rFonts w:ascii="Times New Roman" w:hAnsi="Times New Roman" w:cs="Times New Roman"/>
                <w:sz w:val="20"/>
                <w:szCs w:val="20"/>
              </w:rPr>
              <w:t>In case of Finite reinsurance or a similar arrangement only the items which are feasible must be filled.</w:t>
            </w:r>
          </w:p>
        </w:tc>
      </w:tr>
      <w:tr w:rsidR="00B6349C" w:rsidRPr="00F63919" w:rsidTr="0031427E">
        <w:trPr>
          <w:trHeight w:val="1709"/>
        </w:trPr>
        <w:tc>
          <w:tcPr>
            <w:tcW w:w="1353" w:type="dxa"/>
            <w:hideMark/>
          </w:tcPr>
          <w:p w:rsidR="00ED369D"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C0060</w:t>
            </w:r>
          </w:p>
          <w:p w:rsidR="00ED369D" w:rsidRPr="001353D5" w:rsidRDefault="00ED369D" w:rsidP="00D03018">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E1</w:t>
            </w:r>
            <w:r>
              <w:rPr>
                <w:rFonts w:ascii="Times New Roman" w:hAnsi="Times New Roman" w:cs="Times New Roman"/>
                <w:sz w:val="20"/>
                <w:szCs w:val="20"/>
              </w:rPr>
              <w:t>)</w:t>
            </w:r>
          </w:p>
        </w:tc>
        <w:tc>
          <w:tcPr>
            <w:tcW w:w="1911" w:type="dxa"/>
            <w:hideMark/>
          </w:tcPr>
          <w:p w:rsidR="00B6349C" w:rsidRPr="001353D5"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Proportional</w:t>
            </w:r>
          </w:p>
        </w:tc>
        <w:tc>
          <w:tcPr>
            <w:tcW w:w="5978" w:type="dxa"/>
            <w:hideMark/>
          </w:tcPr>
          <w:p w:rsidR="00B6349C" w:rsidRPr="001353D5" w:rsidRDefault="00B6349C" w:rsidP="00A61150">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B6349C" w:rsidRPr="001353D5" w:rsidRDefault="002A15CB" w:rsidP="001353D5">
            <w:pPr>
              <w:rPr>
                <w:rFonts w:ascii="Times New Roman" w:hAnsi="Times New Roman" w:cs="Times New Roman"/>
                <w:sz w:val="20"/>
                <w:szCs w:val="20"/>
                <w:lang w:val="pt-PT"/>
              </w:rPr>
            </w:pPr>
            <w:r>
              <w:rPr>
                <w:rFonts w:ascii="Times New Roman" w:hAnsi="Times New Roman" w:cs="Times New Roman"/>
                <w:sz w:val="20"/>
                <w:szCs w:val="20"/>
                <w:lang w:val="pt-PT"/>
              </w:rPr>
              <w:t>1</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Proportional reinsurance</w:t>
            </w:r>
          </w:p>
          <w:p w:rsidR="00B6349C" w:rsidRPr="001353D5" w:rsidRDefault="002A15CB" w:rsidP="001353D5">
            <w:pPr>
              <w:spacing w:after="200"/>
              <w:rPr>
                <w:rFonts w:ascii="Times New Roman" w:hAnsi="Times New Roman" w:cs="Times New Roman"/>
                <w:sz w:val="20"/>
                <w:szCs w:val="20"/>
                <w:lang w:val="pt-PT"/>
              </w:rPr>
            </w:pPr>
            <w:r>
              <w:rPr>
                <w:rFonts w:ascii="Times New Roman" w:hAnsi="Times New Roman" w:cs="Times New Roman"/>
                <w:sz w:val="20"/>
                <w:szCs w:val="20"/>
                <w:lang w:val="pt-PT"/>
              </w:rPr>
              <w:t>2</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No</w:t>
            </w:r>
            <w:r w:rsidR="00D5486A" w:rsidRPr="001353D5">
              <w:rPr>
                <w:rFonts w:ascii="Times New Roman" w:hAnsi="Times New Roman" w:cs="Times New Roman"/>
                <w:sz w:val="20"/>
                <w:szCs w:val="20"/>
                <w:lang w:val="pt-PT"/>
              </w:rPr>
              <w:t>n-</w:t>
            </w:r>
            <w:r w:rsidR="00B6349C" w:rsidRPr="001353D5">
              <w:rPr>
                <w:rFonts w:ascii="Times New Roman" w:hAnsi="Times New Roman" w:cs="Times New Roman"/>
                <w:sz w:val="20"/>
                <w:szCs w:val="20"/>
                <w:lang w:val="pt-PT"/>
              </w:rPr>
              <w:t>proportional reinsurance</w:t>
            </w:r>
          </w:p>
        </w:tc>
      </w:tr>
      <w:tr w:rsidR="00B6349C" w:rsidRPr="00F63919" w:rsidTr="0031427E">
        <w:trPr>
          <w:trHeight w:val="915"/>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70</w:t>
            </w:r>
          </w:p>
          <w:p w:rsidR="000E7942"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F1</w:t>
            </w:r>
            <w:r>
              <w:rPr>
                <w:rFonts w:ascii="Times New Roman" w:hAnsi="Times New Roman" w:cs="Times New Roman"/>
                <w:sz w:val="20"/>
                <w:szCs w:val="20"/>
              </w:rPr>
              <w:t>)</w:t>
            </w:r>
          </w:p>
        </w:tc>
        <w:tc>
          <w:tcPr>
            <w:tcW w:w="1911" w:type="dxa"/>
            <w:hideMark/>
          </w:tcPr>
          <w:p w:rsidR="000E7942" w:rsidRPr="001353D5" w:rsidRDefault="000E7942">
            <w:pPr>
              <w:spacing w:after="200" w:line="276" w:lineRule="auto"/>
              <w:rPr>
                <w:rFonts w:ascii="Times New Roman" w:hAnsi="Times New Roman" w:cs="Times New Roman"/>
                <w:sz w:val="20"/>
                <w:szCs w:val="20"/>
              </w:rPr>
            </w:pPr>
            <w:bookmarkStart w:id="28" w:name="OLE_LINK1"/>
            <w:bookmarkStart w:id="29" w:name="OLE_LINK2"/>
            <w:r w:rsidRPr="001353D5">
              <w:rPr>
                <w:rFonts w:ascii="Times New Roman" w:hAnsi="Times New Roman" w:cs="Times New Roman"/>
                <w:sz w:val="20"/>
                <w:szCs w:val="20"/>
              </w:rPr>
              <w:t xml:space="preserve">Identification of the company/person to which the risk relates  </w:t>
            </w:r>
            <w:bookmarkEnd w:id="28"/>
            <w:bookmarkEnd w:id="29"/>
          </w:p>
        </w:tc>
        <w:tc>
          <w:tcPr>
            <w:tcW w:w="5978" w:type="dxa"/>
            <w:hideMark/>
          </w:tcPr>
          <w:p w:rsidR="001C6A46" w:rsidRDefault="000E7942" w:rsidP="00FD42FF">
            <w:pPr>
              <w:rPr>
                <w:ins w:id="30" w:author="Author"/>
                <w:rFonts w:ascii="Times New Roman" w:hAnsi="Times New Roman" w:cs="Times New Roman"/>
                <w:sz w:val="20"/>
                <w:szCs w:val="20"/>
              </w:rPr>
              <w:pPrChange w:id="31" w:author="Author">
                <w:pPr>
                  <w:spacing w:after="200"/>
                </w:pPr>
              </w:pPrChange>
            </w:pPr>
            <w:r w:rsidRPr="001353D5">
              <w:rPr>
                <w:rFonts w:ascii="Times New Roman" w:hAnsi="Times New Roman" w:cs="Times New Roman"/>
                <w:sz w:val="20"/>
                <w:szCs w:val="20"/>
              </w:rPr>
              <w:t>If the risk relates to a company</w:t>
            </w:r>
            <w:r w:rsidR="00B6349C" w:rsidRPr="001353D5">
              <w:rPr>
                <w:rFonts w:ascii="Times New Roman" w:hAnsi="Times New Roman" w:cs="Times New Roman"/>
                <w:sz w:val="20"/>
                <w:szCs w:val="20"/>
              </w:rPr>
              <w:t xml:space="preserve"> identify the </w:t>
            </w:r>
            <w:r w:rsidRPr="001353D5">
              <w:rPr>
                <w:rFonts w:ascii="Times New Roman" w:hAnsi="Times New Roman" w:cs="Times New Roman"/>
                <w:sz w:val="20"/>
                <w:szCs w:val="20"/>
              </w:rPr>
              <w:t>name of the company to whom the risk relates</w:t>
            </w:r>
            <w:r w:rsidR="001C6A46">
              <w:rPr>
                <w:rFonts w:ascii="Times New Roman" w:hAnsi="Times New Roman" w:cs="Times New Roman"/>
                <w:sz w:val="20"/>
                <w:szCs w:val="20"/>
              </w:rPr>
              <w:t>.</w:t>
            </w:r>
          </w:p>
          <w:p w:rsidR="000E7942" w:rsidRPr="001353D5" w:rsidRDefault="001C6A46" w:rsidP="001C6A46">
            <w:pPr>
              <w:spacing w:after="200"/>
              <w:rPr>
                <w:rFonts w:ascii="Times New Roman" w:hAnsi="Times New Roman" w:cs="Times New Roman"/>
                <w:sz w:val="20"/>
                <w:szCs w:val="20"/>
              </w:rPr>
            </w:pPr>
            <w:ins w:id="32" w:author="Author">
              <w:r w:rsidRPr="00FD42FF">
                <w:rPr>
                  <w:rFonts w:ascii="Times New Roman" w:hAnsi="Times New Roman" w:cs="Times New Roman"/>
                  <w:sz w:val="20"/>
                  <w:szCs w:val="20"/>
                  <w:rPrChange w:id="33" w:author="Author">
                    <w:rPr>
                      <w:rFonts w:ascii="Verdana" w:hAnsi="Verdana"/>
                      <w:color w:val="1F497D"/>
                      <w:sz w:val="20"/>
                      <w:szCs w:val="20"/>
                    </w:rPr>
                  </w:rPrChange>
                </w:rPr>
                <w:t xml:space="preserve">If the risk relates to a natural person, </w:t>
              </w:r>
              <w:proofErr w:type="spellStart"/>
              <w:r w:rsidRPr="00FD42FF">
                <w:rPr>
                  <w:rFonts w:ascii="Times New Roman" w:hAnsi="Times New Roman" w:cs="Times New Roman"/>
                  <w:sz w:val="20"/>
                  <w:szCs w:val="20"/>
                  <w:rPrChange w:id="34" w:author="Author">
                    <w:rPr>
                      <w:rFonts w:ascii="Verdana" w:hAnsi="Verdana"/>
                      <w:color w:val="1F497D"/>
                      <w:sz w:val="20"/>
                      <w:szCs w:val="20"/>
                    </w:rPr>
                  </w:rPrChange>
                </w:rPr>
                <w:t>pseudonymise</w:t>
              </w:r>
              <w:proofErr w:type="spellEnd"/>
              <w:r w:rsidRPr="00FD42FF">
                <w:rPr>
                  <w:rFonts w:ascii="Times New Roman" w:hAnsi="Times New Roman" w:cs="Times New Roman"/>
                  <w:sz w:val="20"/>
                  <w:szCs w:val="20"/>
                  <w:rPrChange w:id="35" w:author="Author">
                    <w:rPr>
                      <w:rFonts w:ascii="Verdana" w:hAnsi="Verdana"/>
                      <w:color w:val="1F497D"/>
                      <w:sz w:val="20"/>
                      <w:szCs w:val="20"/>
                    </w:rPr>
                  </w:rPrChange>
                </w:rPr>
                <w:t xml:space="preserve"> the original policy number and report </w:t>
              </w:r>
              <w:proofErr w:type="spellStart"/>
              <w:r w:rsidRPr="00FD42FF">
                <w:rPr>
                  <w:rFonts w:ascii="Times New Roman" w:hAnsi="Times New Roman" w:cs="Times New Roman"/>
                  <w:sz w:val="20"/>
                  <w:szCs w:val="20"/>
                  <w:rPrChange w:id="36" w:author="Author">
                    <w:rPr>
                      <w:rFonts w:ascii="Verdana" w:hAnsi="Verdana"/>
                      <w:color w:val="1F497D"/>
                      <w:sz w:val="20"/>
                      <w:szCs w:val="20"/>
                    </w:rPr>
                  </w:rPrChange>
                </w:rPr>
                <w:t>pseudonymised</w:t>
              </w:r>
              <w:proofErr w:type="spellEnd"/>
              <w:r w:rsidRPr="00FD42FF">
                <w:rPr>
                  <w:rFonts w:ascii="Times New Roman" w:hAnsi="Times New Roman" w:cs="Times New Roman"/>
                  <w:sz w:val="20"/>
                  <w:szCs w:val="20"/>
                  <w:rPrChange w:id="37" w:author="Author">
                    <w:rPr>
                      <w:rFonts w:ascii="Verdana" w:hAnsi="Verdana"/>
                      <w:color w:val="1F497D"/>
                      <w:sz w:val="20"/>
                      <w:szCs w:val="20"/>
                    </w:rPr>
                  </w:rPrChange>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Pr="00FD42FF">
                <w:rPr>
                  <w:rFonts w:ascii="Times New Roman" w:hAnsi="Times New Roman" w:cs="Times New Roman"/>
                  <w:sz w:val="20"/>
                  <w:szCs w:val="20"/>
                  <w:rPrChange w:id="38" w:author="Author">
                    <w:rPr>
                      <w:rFonts w:ascii="Verdana" w:hAnsi="Verdana"/>
                      <w:color w:val="1F497D"/>
                      <w:sz w:val="20"/>
                      <w:szCs w:val="20"/>
                    </w:rPr>
                  </w:rPrChange>
                </w:rPr>
                <w:t>pseudonymised</w:t>
              </w:r>
              <w:proofErr w:type="spellEnd"/>
              <w:r w:rsidRPr="00FD42FF">
                <w:rPr>
                  <w:rFonts w:ascii="Times New Roman" w:hAnsi="Times New Roman" w:cs="Times New Roman"/>
                  <w:sz w:val="20"/>
                  <w:szCs w:val="20"/>
                  <w:rPrChange w:id="39" w:author="Author">
                    <w:rPr>
                      <w:rFonts w:ascii="Verdana" w:hAnsi="Verdana"/>
                      <w:color w:val="1F497D"/>
                      <w:sz w:val="20"/>
                      <w:szCs w:val="20"/>
                    </w:rPr>
                  </w:rPrChange>
                </w:rPr>
                <w:t xml:space="preserve"> format.</w:t>
              </w:r>
            </w:ins>
            <w:r w:rsidR="000E7942" w:rsidRPr="001353D5">
              <w:rPr>
                <w:rFonts w:ascii="Times New Roman" w:hAnsi="Times New Roman" w:cs="Times New Roman"/>
                <w:sz w:val="20"/>
                <w:szCs w:val="20"/>
              </w:rPr>
              <w:br/>
            </w:r>
            <w:del w:id="40" w:author="Author">
              <w:r w:rsidR="000E7942" w:rsidRPr="001353D5" w:rsidDel="001C6A46">
                <w:rPr>
                  <w:rFonts w:ascii="Times New Roman" w:hAnsi="Times New Roman" w:cs="Times New Roman"/>
                  <w:sz w:val="20"/>
                  <w:szCs w:val="20"/>
                </w:rPr>
                <w:delText>If the risk relates to a natural person</w:delText>
              </w:r>
              <w:r w:rsidR="00B6349C" w:rsidRPr="001353D5" w:rsidDel="001C6A46">
                <w:rPr>
                  <w:rFonts w:ascii="Times New Roman" w:hAnsi="Times New Roman" w:cs="Times New Roman"/>
                  <w:sz w:val="20"/>
                  <w:szCs w:val="20"/>
                </w:rPr>
                <w:delText xml:space="preserve"> identify </w:delText>
              </w:r>
              <w:r w:rsidR="000E7942" w:rsidRPr="001353D5" w:rsidDel="001C6A46">
                <w:rPr>
                  <w:rFonts w:ascii="Times New Roman" w:hAnsi="Times New Roman" w:cs="Times New Roman"/>
                  <w:sz w:val="20"/>
                  <w:szCs w:val="20"/>
                </w:rPr>
                <w:delText xml:space="preserve">the original policy number </w:delText>
              </w:r>
            </w:del>
          </w:p>
        </w:tc>
      </w:tr>
      <w:tr w:rsidR="000E7942" w:rsidRPr="00F63919" w:rsidTr="001353D5">
        <w:trPr>
          <w:trHeight w:val="615"/>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80</w:t>
            </w:r>
          </w:p>
          <w:p w:rsidR="000E7942"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G1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Description risk</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The description of the risk. Depending on the LoB, report the type of company, building or occupation of the specific risk insured.</w:t>
            </w:r>
          </w:p>
        </w:tc>
      </w:tr>
      <w:tr w:rsidR="00B6349C" w:rsidRPr="00F63919" w:rsidTr="001353D5">
        <w:trPr>
          <w:trHeight w:val="1686"/>
        </w:trPr>
        <w:tc>
          <w:tcPr>
            <w:tcW w:w="1353" w:type="dxa"/>
            <w:hideMark/>
          </w:tcPr>
          <w:p w:rsidR="00ED369D"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C0090</w:t>
            </w:r>
          </w:p>
          <w:p w:rsidR="00B6349C" w:rsidRPr="001353D5" w:rsidRDefault="00ED369D" w:rsidP="00FB5534">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H1</w:t>
            </w:r>
            <w:r>
              <w:rPr>
                <w:rFonts w:ascii="Times New Roman" w:hAnsi="Times New Roman" w:cs="Times New Roman"/>
                <w:sz w:val="20"/>
                <w:szCs w:val="20"/>
              </w:rPr>
              <w:t>)</w:t>
            </w:r>
          </w:p>
        </w:tc>
        <w:tc>
          <w:tcPr>
            <w:tcW w:w="1911"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B6349C" w:rsidRPr="001353D5" w:rsidRDefault="00B6349C" w:rsidP="00F14A8E">
            <w:pPr>
              <w:rPr>
                <w:rFonts w:ascii="Times New Roman" w:hAnsi="Times New Roman" w:cs="Times New Roman"/>
                <w:sz w:val="20"/>
                <w:szCs w:val="20"/>
              </w:rPr>
            </w:pPr>
            <w:r w:rsidRPr="001353D5">
              <w:rPr>
                <w:rFonts w:ascii="Times New Roman" w:hAnsi="Times New Roman" w:cs="Times New Roman"/>
                <w:sz w:val="20"/>
                <w:szCs w:val="20"/>
              </w:rPr>
              <w:t>The description of the risk category covered is entity specific and is not mandatory. Also the term “risk category</w:t>
            </w:r>
            <w:r w:rsidRPr="00342CDF">
              <w:rPr>
                <w:rFonts w:ascii="Times New Roman" w:hAnsi="Times New Roman" w:cs="Times New Roman"/>
                <w:sz w:val="20"/>
                <w:szCs w:val="20"/>
              </w:rPr>
              <w:t>” is</w:t>
            </w:r>
            <w:ins w:id="41" w:author="Author">
              <w:r w:rsidR="00203DE4" w:rsidRPr="00342CDF">
                <w:rPr>
                  <w:rFonts w:ascii="Times New Roman" w:hAnsi="Times New Roman" w:cs="Times New Roman"/>
                  <w:sz w:val="20"/>
                  <w:szCs w:val="20"/>
                </w:rPr>
                <w:t xml:space="preserve"> </w:t>
              </w:r>
            </w:ins>
            <w:r w:rsidRPr="00342CDF">
              <w:rPr>
                <w:rFonts w:ascii="Times New Roman" w:hAnsi="Times New Roman" w:cs="Times New Roman"/>
                <w:sz w:val="20"/>
                <w:szCs w:val="20"/>
              </w:rPr>
              <w:t>n</w:t>
            </w:r>
            <w:del w:id="42" w:author="Author">
              <w:r w:rsidRPr="00342CDF" w:rsidDel="00203DE4">
                <w:rPr>
                  <w:rFonts w:ascii="Times New Roman" w:hAnsi="Times New Roman" w:cs="Times New Roman"/>
                  <w:sz w:val="20"/>
                  <w:szCs w:val="20"/>
                </w:rPr>
                <w:delText>’</w:delText>
              </w:r>
            </w:del>
            <w:ins w:id="43" w:author="Author">
              <w:r w:rsidR="00203DE4" w:rsidRPr="00342CDF">
                <w:rPr>
                  <w:rFonts w:ascii="Times New Roman" w:hAnsi="Times New Roman" w:cs="Times New Roman"/>
                  <w:sz w:val="20"/>
                  <w:szCs w:val="20"/>
                </w:rPr>
                <w:t>o</w:t>
              </w:r>
            </w:ins>
            <w:r w:rsidRPr="00342CDF">
              <w:rPr>
                <w:rFonts w:ascii="Times New Roman" w:hAnsi="Times New Roman" w:cs="Times New Roman"/>
                <w:sz w:val="20"/>
                <w:szCs w:val="20"/>
              </w:rPr>
              <w:t xml:space="preserve">t based on </w:t>
            </w:r>
            <w:ins w:id="44" w:author="Author">
              <w:r w:rsidR="00203DE4" w:rsidRPr="00342CDF">
                <w:rPr>
                  <w:rFonts w:ascii="Times New Roman" w:hAnsi="Times New Roman" w:cs="Times New Roman"/>
                  <w:sz w:val="20"/>
                  <w:szCs w:val="20"/>
                </w:rPr>
                <w:t>Directive 2008/138/EC</w:t>
              </w:r>
            </w:ins>
            <w:del w:id="45" w:author="Author">
              <w:r w:rsidRPr="00342CDF" w:rsidDel="00203DE4">
                <w:rPr>
                  <w:rFonts w:ascii="Times New Roman" w:hAnsi="Times New Roman" w:cs="Times New Roman"/>
                  <w:sz w:val="20"/>
                  <w:szCs w:val="20"/>
                </w:rPr>
                <w:delText>Level</w:delText>
              </w:r>
            </w:del>
            <w:r w:rsidRPr="00342CDF">
              <w:rPr>
                <w:rFonts w:ascii="Times New Roman" w:hAnsi="Times New Roman" w:cs="Times New Roman"/>
                <w:sz w:val="20"/>
                <w:szCs w:val="20"/>
              </w:rPr>
              <w:t xml:space="preserve"> </w:t>
            </w:r>
            <w:del w:id="46" w:author="Author">
              <w:r w:rsidRPr="00342CDF" w:rsidDel="00F14A8E">
                <w:rPr>
                  <w:rFonts w:ascii="Times New Roman" w:hAnsi="Times New Roman" w:cs="Times New Roman"/>
                  <w:sz w:val="20"/>
                  <w:szCs w:val="20"/>
                </w:rPr>
                <w:delText xml:space="preserve">1 </w:delText>
              </w:r>
            </w:del>
            <w:ins w:id="47" w:author="Author">
              <w:r w:rsidR="00203DE4" w:rsidRPr="00342CDF">
                <w:rPr>
                  <w:rFonts w:ascii="Times New Roman" w:hAnsi="Times New Roman" w:cs="Times New Roman"/>
                  <w:sz w:val="20"/>
                  <w:szCs w:val="20"/>
                </w:rPr>
                <w:t>or</w:t>
              </w:r>
            </w:ins>
            <w:del w:id="48" w:author="Author">
              <w:r w:rsidRPr="00342CDF" w:rsidDel="00203DE4">
                <w:rPr>
                  <w:rFonts w:ascii="Times New Roman" w:hAnsi="Times New Roman" w:cs="Times New Roman"/>
                  <w:sz w:val="20"/>
                  <w:szCs w:val="20"/>
                </w:rPr>
                <w:delText>and</w:delText>
              </w:r>
            </w:del>
            <w:r w:rsidRPr="00342CDF">
              <w:rPr>
                <w:rFonts w:ascii="Times New Roman" w:hAnsi="Times New Roman" w:cs="Times New Roman"/>
                <w:sz w:val="20"/>
                <w:szCs w:val="20"/>
              </w:rPr>
              <w:t xml:space="preserve"> </w:t>
            </w:r>
            <w:ins w:id="49" w:author="Author">
              <w:del w:id="50" w:author="Author">
                <w:r w:rsidR="00203DE4" w:rsidRPr="00342CDF" w:rsidDel="00F87BE3">
                  <w:rPr>
                    <w:rFonts w:ascii="Times New Roman" w:hAnsi="Times New Roman" w:cs="Times New Roman"/>
                    <w:sz w:val="20"/>
                    <w:szCs w:val="20"/>
                  </w:rPr>
                  <w:delText xml:space="preserve">Commission </w:delText>
                </w:r>
              </w:del>
              <w:r w:rsidR="00203DE4" w:rsidRPr="00342CDF">
                <w:rPr>
                  <w:rFonts w:ascii="Times New Roman" w:hAnsi="Times New Roman" w:cs="Times New Roman"/>
                  <w:sz w:val="20"/>
                  <w:szCs w:val="20"/>
                </w:rPr>
                <w:t>Delegated Regulation 2015/35/EC</w:t>
              </w:r>
            </w:ins>
            <w:del w:id="51" w:author="Author">
              <w:r w:rsidRPr="00342CDF" w:rsidDel="00203DE4">
                <w:rPr>
                  <w:rFonts w:ascii="Times New Roman" w:hAnsi="Times New Roman" w:cs="Times New Roman"/>
                  <w:sz w:val="20"/>
                  <w:szCs w:val="20"/>
                </w:rPr>
                <w:delText>2</w:delText>
              </w:r>
            </w:del>
            <w:r w:rsidRPr="00342CDF">
              <w:rPr>
                <w:rFonts w:ascii="Times New Roman" w:hAnsi="Times New Roman" w:cs="Times New Roman"/>
                <w:sz w:val="20"/>
                <w:szCs w:val="20"/>
              </w:rPr>
              <w:t xml:space="preserve"> terminologies</w:t>
            </w:r>
            <w:r w:rsidRPr="001353D5">
              <w:rPr>
                <w:rFonts w:ascii="Times New Roman" w:hAnsi="Times New Roman" w:cs="Times New Roman"/>
                <w:sz w:val="20"/>
                <w:szCs w:val="20"/>
              </w:rPr>
              <w:t xml:space="preserve"> but can be considered as an extra possibility the give additional information about the underwriting risk(s).</w:t>
            </w:r>
          </w:p>
        </w:tc>
      </w:tr>
      <w:tr w:rsidR="000E7942" w:rsidRPr="00F63919" w:rsidTr="001353D5">
        <w:trPr>
          <w:trHeight w:val="630"/>
        </w:trPr>
        <w:tc>
          <w:tcPr>
            <w:tcW w:w="1353" w:type="dxa"/>
            <w:hideMark/>
          </w:tcPr>
          <w:p w:rsidR="00226A2F"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w:t>
            </w:r>
            <w:r w:rsidRPr="001353D5">
              <w:rPr>
                <w:rFonts w:ascii="Times New Roman" w:hAnsi="Times New Roman" w:cs="Times New Roman"/>
                <w:sz w:val="20"/>
                <w:szCs w:val="20"/>
              </w:rPr>
              <w:t>00</w:t>
            </w:r>
          </w:p>
          <w:p w:rsidR="000E7942" w:rsidRPr="001353D5" w:rsidRDefault="00226A2F"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I1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0E7942" w:rsidRPr="001353D5"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date</w:t>
            </w:r>
            <w:r w:rsidR="000E7942" w:rsidRPr="001353D5">
              <w:rPr>
                <w:rFonts w:ascii="Times New Roman" w:hAnsi="Times New Roman" w:cs="Times New Roman"/>
                <w:sz w:val="20"/>
                <w:szCs w:val="20"/>
              </w:rPr>
              <w:t xml:space="preserve"> of commencement of the specific cover, i.e., date when the cover took effect.</w:t>
            </w:r>
          </w:p>
        </w:tc>
      </w:tr>
      <w:tr w:rsidR="000E7942" w:rsidRPr="00F63919" w:rsidTr="001353D5">
        <w:trPr>
          <w:trHeight w:val="300"/>
        </w:trPr>
        <w:tc>
          <w:tcPr>
            <w:tcW w:w="1353" w:type="dxa"/>
            <w:vMerge w:val="restart"/>
            <w:hideMark/>
          </w:tcPr>
          <w:p w:rsidR="00226A2F"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0110</w:t>
            </w:r>
          </w:p>
          <w:p w:rsidR="000E7942" w:rsidRPr="001353D5" w:rsidRDefault="00226A2F"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J1</w:t>
            </w:r>
            <w:r>
              <w:rPr>
                <w:rFonts w:ascii="Times New Roman" w:hAnsi="Times New Roman" w:cs="Times New Roman"/>
                <w:sz w:val="20"/>
                <w:szCs w:val="20"/>
              </w:rPr>
              <w:t>)</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0E7942" w:rsidRDefault="00FF3743" w:rsidP="00FF3743">
            <w:pPr>
              <w:rPr>
                <w:ins w:id="52" w:author="Autho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0E7942" w:rsidRPr="001353D5">
              <w:rPr>
                <w:rFonts w:ascii="Times New Roman" w:hAnsi="Times New Roman" w:cs="Times New Roman"/>
                <w:sz w:val="20"/>
                <w:szCs w:val="20"/>
              </w:rPr>
              <w:t>inal expiry date of the specific cover.</w:t>
            </w:r>
          </w:p>
          <w:p w:rsidR="00690FBC" w:rsidRDefault="00690FBC" w:rsidP="00FF3743">
            <w:pPr>
              <w:rPr>
                <w:ins w:id="53" w:author="Author"/>
                <w:rFonts w:ascii="Times New Roman" w:hAnsi="Times New Roman" w:cs="Times New Roman"/>
                <w:sz w:val="20"/>
                <w:szCs w:val="20"/>
              </w:rPr>
            </w:pPr>
          </w:p>
          <w:p w:rsidR="00690FBC" w:rsidRPr="001353D5" w:rsidRDefault="00690FBC" w:rsidP="00FF3743">
            <w:pPr>
              <w:rPr>
                <w:rFonts w:ascii="Times New Roman" w:hAnsi="Times New Roman" w:cs="Times New Roman"/>
                <w:sz w:val="20"/>
                <w:szCs w:val="20"/>
              </w:rPr>
            </w:pPr>
            <w:ins w:id="54" w:author="Author">
              <w:r>
                <w:rPr>
                  <w:rFonts w:ascii="Times New Roman" w:hAnsi="Times New Roman" w:cs="Times New Roman"/>
                  <w:sz w:val="20"/>
                  <w:szCs w:val="20"/>
                </w:rPr>
                <w:t>In case the cover conditions remain unchanged when filling in the template and the undertaking is not making use of the termination clause, the expiry date will be the next possible expiry date.</w:t>
              </w:r>
            </w:ins>
          </w:p>
        </w:tc>
      </w:tr>
      <w:tr w:rsidR="000E7942" w:rsidRPr="00F63919" w:rsidTr="001353D5">
        <w:trPr>
          <w:trHeight w:val="315"/>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615"/>
        </w:trPr>
        <w:tc>
          <w:tcPr>
            <w:tcW w:w="1353" w:type="dxa"/>
            <w:hideMark/>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0120</w:t>
            </w:r>
          </w:p>
          <w:p w:rsidR="000E7942"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K1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64535F" w:rsidRDefault="00FF3743" w:rsidP="00FF3743">
            <w:pPr>
              <w:rPr>
                <w:ins w:id="55" w:author="Autho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0E7942" w:rsidRPr="001353D5">
              <w:rPr>
                <w:rFonts w:ascii="Times New Roman" w:hAnsi="Times New Roman" w:cs="Times New Roman"/>
                <w:sz w:val="20"/>
                <w:szCs w:val="20"/>
              </w:rPr>
              <w:t xml:space="preserve">urrency used while placing the facultative cover. All the amounts </w:t>
            </w:r>
            <w:del w:id="56" w:author="Author">
              <w:r w:rsidR="000E7942" w:rsidRPr="001353D5" w:rsidDel="0073538B">
                <w:rPr>
                  <w:rFonts w:ascii="Times New Roman" w:hAnsi="Times New Roman" w:cs="Times New Roman"/>
                  <w:sz w:val="20"/>
                  <w:szCs w:val="20"/>
                </w:rPr>
                <w:delText xml:space="preserve">of this </w:delText>
              </w:r>
              <w:r w:rsidR="000E7942" w:rsidRPr="001353D5" w:rsidDel="00FD2C70">
                <w:rPr>
                  <w:rFonts w:ascii="Times New Roman" w:hAnsi="Times New Roman" w:cs="Times New Roman"/>
                  <w:sz w:val="20"/>
                  <w:szCs w:val="20"/>
                </w:rPr>
                <w:delText xml:space="preserve">record </w:delText>
              </w:r>
            </w:del>
            <w:r w:rsidR="000E7942" w:rsidRPr="001353D5">
              <w:rPr>
                <w:rFonts w:ascii="Times New Roman" w:hAnsi="Times New Roman" w:cs="Times New Roman"/>
                <w:sz w:val="20"/>
                <w:szCs w:val="20"/>
              </w:rPr>
              <w:t>must be expressed in this currency</w:t>
            </w:r>
            <w:ins w:id="57" w:author="Author">
              <w:r w:rsidR="00FD2C70">
                <w:rPr>
                  <w:rFonts w:ascii="Times New Roman" w:hAnsi="Times New Roman" w:cs="Times New Roman"/>
                  <w:sz w:val="20"/>
                  <w:szCs w:val="20"/>
                </w:rPr>
                <w:t xml:space="preserve"> for the specific </w:t>
              </w:r>
              <w:r w:rsidR="00FD2C70" w:rsidRPr="00342CDF">
                <w:rPr>
                  <w:rFonts w:ascii="Times New Roman" w:hAnsi="Times New Roman" w:cs="Times New Roman"/>
                  <w:sz w:val="20"/>
                  <w:szCs w:val="20"/>
                </w:rPr>
                <w:t>facultative cover</w:t>
              </w:r>
              <w:r w:rsidR="0073538B" w:rsidRPr="00342CDF">
                <w:rPr>
                  <w:rFonts w:ascii="Times New Roman" w:hAnsi="Times New Roman" w:cs="Times New Roman"/>
                  <w:sz w:val="20"/>
                  <w:szCs w:val="20"/>
                </w:rPr>
                <w:t xml:space="preserve">, unless otherwise required by the national supervisory </w:t>
              </w:r>
              <w:r w:rsidR="00384FF5" w:rsidRPr="00342CDF">
                <w:rPr>
                  <w:rFonts w:ascii="Times New Roman" w:hAnsi="Times New Roman" w:cs="Times New Roman"/>
                  <w:sz w:val="20"/>
                  <w:szCs w:val="20"/>
                </w:rPr>
                <w:t>authority</w:t>
              </w:r>
            </w:ins>
            <w:r w:rsidR="000E7942" w:rsidRPr="00342CDF">
              <w:rPr>
                <w:rFonts w:ascii="Times New Roman" w:hAnsi="Times New Roman" w:cs="Times New Roman"/>
                <w:sz w:val="20"/>
                <w:szCs w:val="20"/>
              </w:rPr>
              <w:t>.</w:t>
            </w:r>
            <w:ins w:id="58" w:author="Author">
              <w:r w:rsidR="0064535F" w:rsidRPr="00342CDF">
                <w:rPr>
                  <w:rFonts w:ascii="Times New Roman" w:hAnsi="Times New Roman" w:cs="Times New Roman"/>
                  <w:sz w:val="20"/>
                  <w:szCs w:val="20"/>
                </w:rPr>
                <w:t xml:space="preserve"> In case the facultative cover is placed in two different currencies, then</w:t>
              </w:r>
              <w:r w:rsidR="0098204E" w:rsidRPr="00342CDF">
                <w:rPr>
                  <w:rFonts w:ascii="Times New Roman" w:hAnsi="Times New Roman" w:cs="Times New Roman"/>
                  <w:sz w:val="20"/>
                  <w:szCs w:val="20"/>
                </w:rPr>
                <w:t xml:space="preserve"> the</w:t>
              </w:r>
              <w:r w:rsidR="0098204E" w:rsidRPr="00DF2CD9">
                <w:rPr>
                  <w:rFonts w:ascii="Times New Roman" w:hAnsi="Times New Roman" w:cs="Times New Roman"/>
                  <w:sz w:val="20"/>
                  <w:szCs w:val="20"/>
                </w:rPr>
                <w:t xml:space="preserve"> main currency must be filled.</w:t>
              </w:r>
              <w:del w:id="59" w:author="Author">
                <w:r w:rsidR="0064535F" w:rsidRPr="00FD42FF" w:rsidDel="0098204E">
                  <w:rPr>
                    <w:rFonts w:ascii="Times New Roman" w:hAnsi="Times New Roman" w:cs="Times New Roman"/>
                    <w:sz w:val="20"/>
                    <w:szCs w:val="20"/>
                    <w:highlight w:val="yellow"/>
                    <w:rPrChange w:id="60" w:author="Author">
                      <w:rPr>
                        <w:rFonts w:ascii="Times New Roman" w:hAnsi="Times New Roman" w:cs="Times New Roman"/>
                        <w:sz w:val="20"/>
                        <w:szCs w:val="20"/>
                      </w:rPr>
                    </w:rPrChange>
                  </w:rPr>
                  <w:delText>….</w:delText>
                </w:r>
              </w:del>
            </w:ins>
          </w:p>
          <w:p w:rsidR="00FD2C70" w:rsidRPr="001353D5" w:rsidRDefault="00FD2C70" w:rsidP="00FF3743">
            <w:pPr>
              <w:rPr>
                <w:rFonts w:ascii="Times New Roman" w:hAnsi="Times New Roman" w:cs="Times New Roman"/>
                <w:sz w:val="20"/>
                <w:szCs w:val="20"/>
              </w:rPr>
            </w:pPr>
          </w:p>
        </w:tc>
      </w:tr>
      <w:tr w:rsidR="000E7942" w:rsidRPr="00F63919" w:rsidTr="001353D5">
        <w:trPr>
          <w:trHeight w:val="1230"/>
        </w:trPr>
        <w:tc>
          <w:tcPr>
            <w:tcW w:w="1353" w:type="dxa"/>
            <w:hideMark/>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0130</w:t>
            </w:r>
          </w:p>
          <w:p w:rsidR="000E7942"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L1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0E7942" w:rsidRPr="001353D5" w:rsidRDefault="000E7942" w:rsidP="00FB5534">
            <w:pPr>
              <w:rPr>
                <w:rFonts w:ascii="Times New Roman" w:hAnsi="Times New Roman" w:cs="Times New Roman"/>
                <w:sz w:val="20"/>
                <w:szCs w:val="20"/>
              </w:rPr>
            </w:pPr>
            <w:r w:rsidRPr="001353D5">
              <w:rPr>
                <w:rFonts w:ascii="Times New Roman" w:hAnsi="Times New Roman" w:cs="Times New Roman"/>
                <w:sz w:val="20"/>
                <w:szCs w:val="20"/>
              </w:rPr>
              <w:t>The highest amount that the insurer can be obliged to pay out</w:t>
            </w:r>
            <w:r w:rsidR="00FB5534" w:rsidRPr="001353D5">
              <w:rPr>
                <w:rFonts w:ascii="Times New Roman" w:hAnsi="Times New Roman" w:cs="Times New Roman"/>
                <w:sz w:val="20"/>
                <w:szCs w:val="20"/>
              </w:rPr>
              <w:t xml:space="preserve"> under the policy</w:t>
            </w:r>
            <w:r w:rsidRPr="001353D5">
              <w:rPr>
                <w:rFonts w:ascii="Times New Roman" w:hAnsi="Times New Roman" w:cs="Times New Roman"/>
                <w:sz w:val="20"/>
                <w:szCs w:val="20"/>
              </w:rPr>
              <w:t xml:space="preserve">. The insured sum relates to the underwriting risk. </w:t>
            </w:r>
            <w:r w:rsidR="00FB5534" w:rsidRPr="001353D5">
              <w:rPr>
                <w:rFonts w:ascii="Times New Roman" w:hAnsi="Times New Roman" w:cs="Times New Roman"/>
                <w:sz w:val="20"/>
                <w:szCs w:val="20"/>
              </w:rPr>
              <w:t xml:space="preserve">Where the facultative cover provides for a number of exposures / risks across the country the aggregate policy limits shall be specified.  </w:t>
            </w:r>
            <w:r w:rsidRPr="001353D5">
              <w:rPr>
                <w:rFonts w:ascii="Times New Roman" w:hAnsi="Times New Roman" w:cs="Times New Roman"/>
                <w:sz w:val="20"/>
                <w:szCs w:val="20"/>
              </w:rPr>
              <w:t>If the risk has been accepted on a co-insurance basis, the insured sum indicates the maximum liability of the reporting non-life insurer.</w:t>
            </w:r>
          </w:p>
        </w:tc>
      </w:tr>
      <w:tr w:rsidR="00B6349C" w:rsidRPr="00F63919" w:rsidTr="00FD42FF">
        <w:tblPrEx>
          <w:tblW w:w="0" w:type="auto"/>
          <w:tblPrExChange w:id="61" w:author="Author">
            <w:tblPrEx>
              <w:tblW w:w="0" w:type="auto"/>
            </w:tblPrEx>
          </w:tblPrExChange>
        </w:tblPrEx>
        <w:trPr>
          <w:trHeight w:val="771"/>
          <w:trPrChange w:id="62" w:author="Author">
            <w:trPr>
              <w:trHeight w:val="1408"/>
            </w:trPr>
          </w:trPrChange>
        </w:trPr>
        <w:tc>
          <w:tcPr>
            <w:tcW w:w="1353" w:type="dxa"/>
            <w:hideMark/>
            <w:tcPrChange w:id="63" w:author="Author">
              <w:tcPr>
                <w:tcW w:w="1353" w:type="dxa"/>
                <w:hideMark/>
              </w:tcPr>
            </w:tcPrChange>
          </w:tcPr>
          <w:p w:rsidR="00FA3EEE" w:rsidRDefault="00B6349C" w:rsidP="00FB5534">
            <w:pPr>
              <w:rPr>
                <w:rFonts w:ascii="Times New Roman" w:hAnsi="Times New Roman" w:cs="Times New Roman"/>
                <w:sz w:val="20"/>
                <w:szCs w:val="20"/>
              </w:rPr>
            </w:pPr>
            <w:r w:rsidRPr="001353D5">
              <w:rPr>
                <w:rFonts w:ascii="Times New Roman" w:hAnsi="Times New Roman" w:cs="Times New Roman"/>
                <w:sz w:val="20"/>
                <w:szCs w:val="20"/>
              </w:rPr>
              <w:t>C0140</w:t>
            </w:r>
          </w:p>
          <w:p w:rsidR="00B6349C" w:rsidRPr="001353D5" w:rsidRDefault="00FA3EEE" w:rsidP="00FB5534">
            <w:pPr>
              <w:rPr>
                <w:rFonts w:ascii="Times New Roman" w:hAnsi="Times New Roman" w:cs="Times New Roman"/>
                <w:sz w:val="20"/>
                <w:szCs w:val="20"/>
              </w:rPr>
            </w:pPr>
            <w:r>
              <w:rPr>
                <w:rFonts w:ascii="Times New Roman" w:hAnsi="Times New Roman" w:cs="Times New Roman"/>
                <w:sz w:val="20"/>
                <w:szCs w:val="20"/>
              </w:rPr>
              <w:t>(</w:t>
            </w:r>
            <w:r w:rsidR="00B6349C" w:rsidRPr="001353D5">
              <w:rPr>
                <w:rFonts w:ascii="Times New Roman" w:hAnsi="Times New Roman" w:cs="Times New Roman"/>
                <w:sz w:val="20"/>
                <w:szCs w:val="20"/>
              </w:rPr>
              <w:t>M1</w:t>
            </w:r>
            <w:r>
              <w:rPr>
                <w:rFonts w:ascii="Times New Roman" w:hAnsi="Times New Roman" w:cs="Times New Roman"/>
                <w:sz w:val="20"/>
                <w:szCs w:val="20"/>
              </w:rPr>
              <w:t>)</w:t>
            </w:r>
          </w:p>
        </w:tc>
        <w:tc>
          <w:tcPr>
            <w:tcW w:w="1911" w:type="dxa"/>
            <w:hideMark/>
            <w:tcPrChange w:id="64" w:author="Author">
              <w:tcPr>
                <w:tcW w:w="1911" w:type="dxa"/>
                <w:hideMark/>
              </w:tcPr>
            </w:tcPrChange>
          </w:tcPr>
          <w:p w:rsidR="00B6349C" w:rsidRPr="001353D5" w:rsidRDefault="00B6349C" w:rsidP="00FE6EF1">
            <w:pPr>
              <w:rPr>
                <w:rFonts w:ascii="Times New Roman" w:hAnsi="Times New Roman" w:cs="Times New Roman"/>
                <w:sz w:val="20"/>
                <w:szCs w:val="20"/>
              </w:rPr>
            </w:pPr>
            <w:r w:rsidRPr="001353D5">
              <w:rPr>
                <w:rFonts w:ascii="Times New Roman" w:hAnsi="Times New Roman" w:cs="Times New Roman"/>
                <w:sz w:val="20"/>
                <w:szCs w:val="20"/>
              </w:rPr>
              <w:t xml:space="preserve">Type of underwriting model </w:t>
            </w:r>
          </w:p>
        </w:tc>
        <w:tc>
          <w:tcPr>
            <w:tcW w:w="5978" w:type="dxa"/>
            <w:hideMark/>
            <w:tcPrChange w:id="65" w:author="Author">
              <w:tcPr>
                <w:tcW w:w="5978" w:type="dxa"/>
                <w:hideMark/>
              </w:tcPr>
            </w:tcPrChange>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5E0715" w:rsidRPr="001353D5"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1 </w:t>
            </w:r>
            <w:r w:rsidRPr="004532EF">
              <w:rPr>
                <w:rFonts w:ascii="Times New Roman" w:hAnsi="Times New Roman" w:cs="Times New Roman"/>
                <w:sz w:val="20"/>
                <w:szCs w:val="20"/>
              </w:rPr>
              <w:t xml:space="preserve">- </w:t>
            </w:r>
            <w:r w:rsidR="00B6349C" w:rsidRPr="001353D5">
              <w:rPr>
                <w:rFonts w:ascii="Times New Roman" w:hAnsi="Times New Roman" w:cs="Times New Roman"/>
                <w:sz w:val="20"/>
                <w:szCs w:val="20"/>
              </w:rPr>
              <w:t>Sum Insured</w:t>
            </w:r>
          </w:p>
          <w:p w:rsidR="00B6349C" w:rsidRPr="001353D5" w:rsidRDefault="00B6349C" w:rsidP="001353D5">
            <w:pPr>
              <w:ind w:hanging="3"/>
              <w:jc w:val="both"/>
              <w:rPr>
                <w:rFonts w:ascii="Times New Roman" w:hAnsi="Times New Roman" w:cs="Times New Roman"/>
                <w:sz w:val="20"/>
                <w:szCs w:val="20"/>
              </w:rPr>
            </w:pPr>
            <w:proofErr w:type="gramStart"/>
            <w:r w:rsidRPr="001353D5">
              <w:rPr>
                <w:rFonts w:ascii="Times New Roman" w:hAnsi="Times New Roman" w:cs="Times New Roman"/>
                <w:sz w:val="20"/>
                <w:szCs w:val="20"/>
              </w:rPr>
              <w:t>the</w:t>
            </w:r>
            <w:proofErr w:type="gramEnd"/>
            <w:r w:rsidRPr="001353D5">
              <w:rPr>
                <w:rFonts w:ascii="Times New Roman" w:hAnsi="Times New Roman" w:cs="Times New Roman"/>
                <w:sz w:val="20"/>
                <w:szCs w:val="20"/>
              </w:rPr>
              <w:t xml:space="preserve"> highest amount that the insurer can be obliged to pay out according to the original policy. SI must also be filled when type of underwriting model is not applicable</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B6349C" w:rsidRPr="001353D5">
              <w:rPr>
                <w:rFonts w:ascii="Times New Roman" w:hAnsi="Times New Roman" w:cs="Times New Roman"/>
                <w:sz w:val="20"/>
                <w:szCs w:val="20"/>
              </w:rPr>
              <w:t>Maximum Possible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 (according to the definition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3 - </w:t>
            </w:r>
            <w:r w:rsidR="00B6349C" w:rsidRPr="001353D5">
              <w:rPr>
                <w:rFonts w:ascii="Times New Roman" w:hAnsi="Times New Roman" w:cs="Times New Roman"/>
                <w:sz w:val="20"/>
                <w:szCs w:val="20"/>
              </w:rPr>
              <w:t>Probable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4 - </w:t>
            </w:r>
            <w:r w:rsidR="00B6349C" w:rsidRPr="001353D5">
              <w:rPr>
                <w:rFonts w:ascii="Times New Roman" w:hAnsi="Times New Roman" w:cs="Times New Roman"/>
                <w:sz w:val="20"/>
                <w:szCs w:val="20"/>
              </w:rPr>
              <w:t>Estimated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5 - </w:t>
            </w:r>
            <w:r w:rsidR="00B6349C" w:rsidRPr="001353D5">
              <w:rPr>
                <w:rFonts w:ascii="Times New Roman" w:hAnsi="Times New Roman" w:cs="Times New Roman"/>
                <w:sz w:val="20"/>
                <w:szCs w:val="20"/>
              </w:rPr>
              <w:t>Other</w:t>
            </w:r>
          </w:p>
          <w:p w:rsidR="00B6349C" w:rsidRDefault="00B6349C">
            <w:pPr>
              <w:ind w:hanging="3"/>
              <w:jc w:val="both"/>
              <w:rPr>
                <w:ins w:id="66" w:author="Author"/>
                <w:rFonts w:ascii="Times New Roman" w:hAnsi="Times New Roman" w:cs="Times New Roman"/>
                <w:sz w:val="20"/>
                <w:szCs w:val="20"/>
              </w:rPr>
            </w:pPr>
            <w:proofErr w:type="gramStart"/>
            <w:r w:rsidRPr="001353D5">
              <w:rPr>
                <w:rFonts w:ascii="Times New Roman" w:hAnsi="Times New Roman" w:cs="Times New Roman"/>
                <w:sz w:val="20"/>
                <w:szCs w:val="20"/>
              </w:rPr>
              <w:t>other</w:t>
            </w:r>
            <w:proofErr w:type="gramEnd"/>
            <w:r w:rsidRPr="001353D5">
              <w:rPr>
                <w:rFonts w:ascii="Times New Roman" w:hAnsi="Times New Roman" w:cs="Times New Roman"/>
                <w:sz w:val="20"/>
                <w:szCs w:val="20"/>
              </w:rPr>
              <w:t xml:space="preserve"> possible underwriting models used.  The type of "other" underwriting model applied must be explained </w:t>
            </w:r>
            <w:r w:rsidRPr="00342CDF">
              <w:rPr>
                <w:rFonts w:ascii="Times New Roman" w:hAnsi="Times New Roman" w:cs="Times New Roman"/>
                <w:sz w:val="20"/>
                <w:szCs w:val="20"/>
              </w:rPr>
              <w:t xml:space="preserve">in the </w:t>
            </w:r>
            <w:del w:id="67" w:author="Author">
              <w:r w:rsidRPr="00342CDF" w:rsidDel="00462E8B">
                <w:rPr>
                  <w:rFonts w:ascii="Times New Roman" w:hAnsi="Times New Roman" w:cs="Times New Roman"/>
                  <w:sz w:val="20"/>
                  <w:szCs w:val="20"/>
                </w:rPr>
                <w:delText xml:space="preserve">Narrative </w:delText>
              </w:r>
            </w:del>
            <w:ins w:id="68" w:author="Author">
              <w:r w:rsidR="00462E8B" w:rsidRPr="00342CDF">
                <w:rPr>
                  <w:rFonts w:ascii="Times New Roman" w:hAnsi="Times New Roman" w:cs="Times New Roman"/>
                  <w:sz w:val="20"/>
                  <w:szCs w:val="20"/>
                </w:rPr>
                <w:t xml:space="preserve">Regular Supervisory </w:t>
              </w:r>
            </w:ins>
            <w:r w:rsidRPr="00342CDF">
              <w:rPr>
                <w:rFonts w:ascii="Times New Roman" w:hAnsi="Times New Roman" w:cs="Times New Roman"/>
                <w:sz w:val="20"/>
                <w:szCs w:val="20"/>
              </w:rPr>
              <w:t>Report</w:t>
            </w:r>
            <w:del w:id="69" w:author="Author">
              <w:r w:rsidRPr="00342CDF" w:rsidDel="004924D1">
                <w:rPr>
                  <w:rFonts w:ascii="Times New Roman" w:hAnsi="Times New Roman" w:cs="Times New Roman"/>
                  <w:sz w:val="20"/>
                  <w:szCs w:val="20"/>
                </w:rPr>
                <w:delText>, Section Risk Profile under Type of risk Underwriting Risk</w:delText>
              </w:r>
            </w:del>
          </w:p>
          <w:p w:rsidR="0098204E" w:rsidRPr="001353D5" w:rsidRDefault="0098204E">
            <w:pPr>
              <w:ind w:hanging="3"/>
              <w:jc w:val="both"/>
              <w:rPr>
                <w:rFonts w:ascii="Times New Roman" w:hAnsi="Times New Roman" w:cs="Times New Roman"/>
                <w:sz w:val="20"/>
                <w:szCs w:val="20"/>
              </w:rPr>
            </w:pPr>
            <w:ins w:id="70" w:author="Autho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ins>
          </w:p>
        </w:tc>
      </w:tr>
      <w:tr w:rsidR="000E7942" w:rsidRPr="00F63919" w:rsidTr="001353D5">
        <w:trPr>
          <w:trHeight w:val="615"/>
        </w:trPr>
        <w:tc>
          <w:tcPr>
            <w:tcW w:w="1353" w:type="dxa"/>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0150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N1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Amount underwriting model</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Maximum loss amount </w:t>
            </w:r>
            <w:r w:rsidR="00252426" w:rsidRPr="001353D5">
              <w:rPr>
                <w:rFonts w:ascii="Times New Roman" w:hAnsi="Times New Roman" w:cs="Times New Roman"/>
                <w:sz w:val="20"/>
                <w:szCs w:val="20"/>
              </w:rPr>
              <w:t xml:space="preserve">of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underwriting risk which is the result of the underwriting model used.</w:t>
            </w:r>
          </w:p>
        </w:tc>
      </w:tr>
      <w:tr w:rsidR="000E7942" w:rsidRPr="00F63919" w:rsidTr="001353D5">
        <w:trPr>
          <w:trHeight w:val="488"/>
        </w:trPr>
        <w:tc>
          <w:tcPr>
            <w:tcW w:w="1353" w:type="dxa"/>
            <w:vMerge w:val="restart"/>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0160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O1</w:t>
            </w:r>
            <w:r>
              <w:rPr>
                <w:rFonts w:ascii="Times New Roman" w:hAnsi="Times New Roman" w:cs="Times New Roman"/>
                <w:sz w:val="20"/>
                <w:szCs w:val="20"/>
              </w:rPr>
              <w:t>)</w:t>
            </w:r>
          </w:p>
        </w:tc>
        <w:tc>
          <w:tcPr>
            <w:tcW w:w="1911" w:type="dxa"/>
            <w:vMerge w:val="restart"/>
            <w:hideMark/>
          </w:tcPr>
          <w:p w:rsidR="000E7942" w:rsidRPr="001353D5" w:rsidRDefault="000E7942"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0E7942" w:rsidRPr="001353D5" w:rsidRDefault="000E7942" w:rsidP="006E66EA">
            <w:pPr>
              <w:rPr>
                <w:rFonts w:ascii="Times New Roman" w:hAnsi="Times New Roman" w:cs="Times New Roman"/>
                <w:sz w:val="20"/>
                <w:szCs w:val="20"/>
              </w:rPr>
            </w:pPr>
            <w:r w:rsidRPr="001353D5">
              <w:rPr>
                <w:rFonts w:ascii="Times New Roman" w:hAnsi="Times New Roman" w:cs="Times New Roman"/>
                <w:sz w:val="20"/>
                <w:szCs w:val="20"/>
              </w:rPr>
              <w:t xml:space="preserve">The </w:t>
            </w:r>
            <w:del w:id="71" w:author="Author">
              <w:r w:rsidR="004251EA" w:rsidRPr="001353D5" w:rsidDel="006E66EA">
                <w:rPr>
                  <w:rFonts w:ascii="Times New Roman" w:hAnsi="Times New Roman" w:cs="Times New Roman"/>
                  <w:sz w:val="20"/>
                  <w:szCs w:val="20"/>
                </w:rPr>
                <w:delText xml:space="preserve"> </w:delText>
              </w:r>
            </w:del>
            <w:r w:rsidR="004251EA" w:rsidRPr="001353D5">
              <w:rPr>
                <w:rFonts w:ascii="Times New Roman" w:hAnsi="Times New Roman" w:cs="Times New Roman"/>
                <w:sz w:val="20"/>
                <w:szCs w:val="20"/>
              </w:rPr>
              <w:t>sum</w:t>
            </w:r>
            <w:r w:rsidRPr="001353D5">
              <w:rPr>
                <w:rFonts w:ascii="Times New Roman" w:hAnsi="Times New Roman" w:cs="Times New Roman"/>
                <w:sz w:val="20"/>
                <w:szCs w:val="20"/>
              </w:rPr>
              <w:t xml:space="preserve"> reinsured on a facultative basis is part of the sum insured which is reinsured on a facultative basis.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4251EA"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the</w:t>
            </w:r>
            <w:r w:rsidR="004251EA" w:rsidRPr="001353D5">
              <w:rPr>
                <w:rFonts w:ascii="Times New Roman" w:hAnsi="Times New Roman" w:cs="Times New Roman"/>
                <w:sz w:val="20"/>
                <w:szCs w:val="20"/>
              </w:rPr>
              <w:t xml:space="preserve"> Sum insured </w:t>
            </w:r>
            <w:r w:rsidR="00F13CB7" w:rsidRPr="001353D5">
              <w:rPr>
                <w:rFonts w:ascii="Times New Roman" w:hAnsi="Times New Roman" w:cs="Times New Roman"/>
                <w:sz w:val="20"/>
                <w:szCs w:val="20"/>
              </w:rPr>
              <w:t xml:space="preserve">as specified in </w:t>
            </w:r>
            <w:r w:rsidR="00481D7C" w:rsidRPr="001353D5">
              <w:rPr>
                <w:rFonts w:ascii="Times New Roman" w:hAnsi="Times New Roman" w:cs="Times New Roman"/>
                <w:sz w:val="20"/>
                <w:szCs w:val="20"/>
              </w:rPr>
              <w:t>C</w:t>
            </w:r>
            <w:r w:rsidR="00F13CB7" w:rsidRPr="001353D5">
              <w:rPr>
                <w:rFonts w:ascii="Times New Roman" w:hAnsi="Times New Roman" w:cs="Times New Roman"/>
                <w:sz w:val="20"/>
                <w:szCs w:val="20"/>
              </w:rPr>
              <w:t>0130</w:t>
            </w:r>
            <w:r w:rsidRPr="001353D5">
              <w:rPr>
                <w:rFonts w:ascii="Times New Roman" w:hAnsi="Times New Roman" w:cs="Times New Roman"/>
                <w:sz w:val="20"/>
                <w:szCs w:val="20"/>
              </w:rPr>
              <w:t xml:space="preserve"> </w:t>
            </w:r>
            <w:r w:rsidR="00F13CB7" w:rsidRPr="001353D5">
              <w:rPr>
                <w:rFonts w:ascii="Times New Roman" w:hAnsi="Times New Roman" w:cs="Times New Roman"/>
                <w:sz w:val="20"/>
                <w:szCs w:val="20"/>
              </w:rPr>
              <w:t xml:space="preserve">and </w:t>
            </w:r>
            <w:r w:rsidRPr="001353D5">
              <w:rPr>
                <w:rFonts w:ascii="Times New Roman" w:hAnsi="Times New Roman" w:cs="Times New Roman"/>
                <w:sz w:val="20"/>
                <w:szCs w:val="20"/>
              </w:rPr>
              <w:t>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0E7942" w:rsidRPr="00F63919" w:rsidTr="001353D5">
        <w:trPr>
          <w:trHeight w:val="780"/>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1500"/>
        </w:trPr>
        <w:tc>
          <w:tcPr>
            <w:tcW w:w="1353" w:type="dxa"/>
            <w:vMerge w:val="restart"/>
            <w:hideMark/>
          </w:tcPr>
          <w:p w:rsidR="00FA3EEE" w:rsidRDefault="00F67CF1" w:rsidP="004251EA">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0170</w:t>
            </w:r>
          </w:p>
          <w:p w:rsidR="000E7942" w:rsidRPr="001353D5" w:rsidRDefault="00FA3EEE" w:rsidP="004251EA">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P1</w:t>
            </w:r>
            <w:r>
              <w:rPr>
                <w:rFonts w:ascii="Times New Roman" w:hAnsi="Times New Roman" w:cs="Times New Roman"/>
                <w:sz w:val="20"/>
                <w:szCs w:val="20"/>
              </w:rPr>
              <w:t>)</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ins w:id="72" w:author="Author">
              <w:r w:rsidR="00F847D2">
                <w:rPr>
                  <w:rFonts w:ascii="Times New Roman" w:hAnsi="Times New Roman" w:cs="Times New Roman"/>
                  <w:sz w:val="20"/>
                  <w:szCs w:val="20"/>
                </w:rPr>
                <w:t>expected</w:t>
              </w:r>
              <w:r w:rsidR="00F847D2" w:rsidRPr="001353D5">
                <w:rPr>
                  <w:rFonts w:ascii="Times New Roman" w:hAnsi="Times New Roman" w:cs="Times New Roman"/>
                  <w:sz w:val="20"/>
                  <w:szCs w:val="20"/>
                </w:rPr>
                <w:t xml:space="preserve"> </w:t>
              </w:r>
            </w:ins>
            <w:r w:rsidRPr="001353D5">
              <w:rPr>
                <w:rFonts w:ascii="Times New Roman" w:hAnsi="Times New Roman" w:cs="Times New Roman"/>
                <w:sz w:val="20"/>
                <w:szCs w:val="20"/>
              </w:rPr>
              <w:t xml:space="preserve">gross annual or written reinsurance premium, </w:t>
            </w:r>
            <w:r w:rsidR="004251EA"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reinsurers for their share.</w:t>
            </w:r>
          </w:p>
        </w:tc>
      </w:tr>
      <w:tr w:rsidR="000E7942" w:rsidRPr="00F63919" w:rsidTr="001353D5">
        <w:trPr>
          <w:trHeight w:val="249"/>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915"/>
        </w:trPr>
        <w:tc>
          <w:tcPr>
            <w:tcW w:w="1353" w:type="dxa"/>
            <w:hideMark/>
          </w:tcPr>
          <w:p w:rsidR="00FA3EEE" w:rsidRDefault="00F67CF1"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0180</w:t>
            </w:r>
          </w:p>
          <w:p w:rsidR="000E7942"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0E7942" w:rsidRPr="001353D5">
              <w:rPr>
                <w:rFonts w:ascii="Times New Roman" w:hAnsi="Times New Roman" w:cs="Times New Roman"/>
                <w:sz w:val="20"/>
                <w:szCs w:val="20"/>
              </w:rPr>
              <w:t>Q1</w:t>
            </w:r>
            <w:r>
              <w:rPr>
                <w:rFonts w:ascii="Times New Roman" w:hAnsi="Times New Roman" w:cs="Times New Roman"/>
                <w:sz w:val="20"/>
                <w:szCs w:val="20"/>
              </w:rPr>
              <w:t>)</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0E7942" w:rsidRPr="001353D5" w:rsidRDefault="000E7942" w:rsidP="00B20F4E">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ins w:id="73" w:author="Author">
              <w:r w:rsidR="00F847D2">
                <w:rPr>
                  <w:rFonts w:ascii="Times New Roman" w:hAnsi="Times New Roman" w:cs="Times New Roman"/>
                  <w:sz w:val="20"/>
                  <w:szCs w:val="20"/>
                </w:rPr>
                <w:t>expected</w:t>
              </w:r>
              <w:r w:rsidR="00F847D2" w:rsidRPr="001353D5">
                <w:rPr>
                  <w:rFonts w:ascii="Times New Roman" w:hAnsi="Times New Roman" w:cs="Times New Roman"/>
                  <w:sz w:val="20"/>
                  <w:szCs w:val="20"/>
                </w:rPr>
                <w:t xml:space="preserve"> </w:t>
              </w:r>
            </w:ins>
            <w:r w:rsidRPr="001353D5">
              <w:rPr>
                <w:rFonts w:ascii="Times New Roman" w:hAnsi="Times New Roman" w:cs="Times New Roman"/>
                <w:sz w:val="20"/>
                <w:szCs w:val="20"/>
              </w:rPr>
              <w:t>commission with the gross annual or written reinsurance premium.</w:t>
            </w:r>
            <w:r w:rsidR="00F36761" w:rsidRPr="001353D5">
              <w:rPr>
                <w:rFonts w:ascii="Times New Roman" w:hAnsi="Times New Roman" w:cs="Times New Roman"/>
                <w:sz w:val="20"/>
                <w:szCs w:val="20"/>
              </w:rPr>
              <w:t xml:space="preserve"> This </w:t>
            </w:r>
            <w:r w:rsidR="00B20F4E">
              <w:rPr>
                <w:rFonts w:ascii="Times New Roman" w:hAnsi="Times New Roman" w:cs="Times New Roman"/>
                <w:sz w:val="20"/>
                <w:szCs w:val="20"/>
              </w:rPr>
              <w:t>shall</w:t>
            </w:r>
            <w:r w:rsidR="00F36761"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r w:rsidR="00A63CD9" w:rsidRPr="004532EF" w:rsidTr="00771887">
        <w:trPr>
          <w:trHeight w:val="408"/>
        </w:trPr>
        <w:tc>
          <w:tcPr>
            <w:tcW w:w="9242" w:type="dxa"/>
            <w:gridSpan w:val="3"/>
            <w:noWrap/>
            <w:hideMark/>
          </w:tcPr>
          <w:p w:rsidR="00A63CD9" w:rsidRPr="001353D5" w:rsidRDefault="00A63CD9">
            <w:pPr>
              <w:rPr>
                <w:rFonts w:ascii="Times New Roman" w:hAnsi="Times New Roman" w:cs="Times New Roman"/>
                <w:b/>
                <w:bCs/>
                <w:sz w:val="20"/>
                <w:szCs w:val="20"/>
              </w:rPr>
            </w:pPr>
            <w:r w:rsidRPr="001353D5">
              <w:rPr>
                <w:rFonts w:ascii="Times New Roman" w:hAnsi="Times New Roman" w:cs="Times New Roman"/>
                <w:b/>
                <w:bCs/>
                <w:iCs/>
                <w:sz w:val="20"/>
                <w:szCs w:val="20"/>
              </w:rPr>
              <w:t>Facultative covers life</w:t>
            </w:r>
            <w:r w:rsidRPr="001353D5" w:rsidDel="0031427E">
              <w:rPr>
                <w:rFonts w:ascii="Times New Roman" w:hAnsi="Times New Roman" w:cs="Times New Roman"/>
                <w:b/>
                <w:sz w:val="20"/>
                <w:szCs w:val="20"/>
              </w:rPr>
              <w:t xml:space="preserve"> </w:t>
            </w:r>
          </w:p>
        </w:tc>
      </w:tr>
      <w:tr w:rsidR="00F36761" w:rsidRPr="00F63919" w:rsidTr="001353D5">
        <w:trPr>
          <w:trHeight w:val="315"/>
        </w:trPr>
        <w:tc>
          <w:tcPr>
            <w:tcW w:w="1353" w:type="dxa"/>
            <w:hideMark/>
          </w:tcPr>
          <w:p w:rsidR="00FA3EEE" w:rsidRDefault="0031427E" w:rsidP="00F36761">
            <w:pPr>
              <w:rPr>
                <w:rFonts w:ascii="Times New Roman" w:hAnsi="Times New Roman" w:cs="Times New Roman"/>
                <w:sz w:val="20"/>
                <w:szCs w:val="20"/>
              </w:rPr>
            </w:pPr>
            <w:del w:id="74" w:author="Author">
              <w:r w:rsidRPr="001353D5" w:rsidDel="000845DB">
                <w:rPr>
                  <w:rFonts w:ascii="Times New Roman" w:hAnsi="Times New Roman" w:cs="Times New Roman"/>
                  <w:sz w:val="20"/>
                  <w:szCs w:val="20"/>
                </w:rPr>
                <w:delText>C</w:delText>
              </w:r>
              <w:r w:rsidR="00F36761" w:rsidRPr="001353D5" w:rsidDel="000845DB">
                <w:rPr>
                  <w:rFonts w:ascii="Times New Roman" w:hAnsi="Times New Roman" w:cs="Times New Roman"/>
                  <w:sz w:val="20"/>
                  <w:szCs w:val="20"/>
                </w:rPr>
                <w:delText>0190</w:delText>
              </w:r>
            </w:del>
            <w:ins w:id="75" w:author="Author">
              <w:r w:rsidR="000845DB">
                <w:rPr>
                  <w:rFonts w:ascii="Times New Roman" w:hAnsi="Times New Roman" w:cs="Times New Roman"/>
                  <w:sz w:val="20"/>
                  <w:szCs w:val="20"/>
                </w:rPr>
                <w:t>Z0010</w:t>
              </w:r>
            </w:ins>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A01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D45376" w:rsidRPr="001353D5" w:rsidRDefault="00F36761" w:rsidP="00D45376">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D45376" w:rsidRPr="001353D5">
              <w:rPr>
                <w:rFonts w:ascii="Times New Roman" w:hAnsi="Times New Roman" w:cs="Times New Roman"/>
                <w:sz w:val="20"/>
                <w:szCs w:val="20"/>
              </w:rPr>
              <w:t>. The following close</w:t>
            </w:r>
            <w:r w:rsidR="00E97E51">
              <w:rPr>
                <w:rFonts w:ascii="Times New Roman" w:hAnsi="Times New Roman" w:cs="Times New Roman"/>
                <w:sz w:val="20"/>
                <w:szCs w:val="20"/>
              </w:rPr>
              <w:t>d</w:t>
            </w:r>
            <w:r w:rsidR="00D45376" w:rsidRPr="001353D5">
              <w:rPr>
                <w:rFonts w:ascii="Times New Roman" w:hAnsi="Times New Roman" w:cs="Times New Roman"/>
                <w:sz w:val="20"/>
                <w:szCs w:val="20"/>
              </w:rPr>
              <w:t xml:space="preserve"> list shall be used:</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29</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insurance</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30</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Insurance with profit participation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31</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Index-linked and unit-linked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32</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Other life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33</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Annuities stemming from non-life insurance contracts and relating to health insurance obligations</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34</w:t>
            </w:r>
            <w:r w:rsidR="00CD7F4B">
              <w:rPr>
                <w:rFonts w:ascii="Times New Roman" w:hAnsi="Times New Roman" w:cs="Times New Roman"/>
                <w:sz w:val="20"/>
                <w:szCs w:val="20"/>
              </w:rPr>
              <w:t xml:space="preserve"> -</w:t>
            </w:r>
            <w:r w:rsidR="00BB6E8A" w:rsidRPr="001353D5">
              <w:rPr>
                <w:rFonts w:ascii="Times New Roman" w:hAnsi="Times New Roman" w:cs="Times New Roman"/>
                <w:sz w:val="20"/>
                <w:szCs w:val="20"/>
              </w:rPr>
              <w:t xml:space="preserve"> </w:t>
            </w:r>
            <w:r w:rsidRPr="001353D5">
              <w:rPr>
                <w:rFonts w:ascii="Times New Roman" w:hAnsi="Times New Roman" w:cs="Times New Roman"/>
                <w:sz w:val="20"/>
                <w:szCs w:val="20"/>
              </w:rPr>
              <w:t>Annuities stemming from non-life insurance contracts and relating to insurance obligations other than health insurance obligations</w:t>
            </w:r>
          </w:p>
          <w:p w:rsidR="00BF5574" w:rsidRPr="001353D5" w:rsidRDefault="00BF5574" w:rsidP="00D45376">
            <w:pPr>
              <w:rPr>
                <w:rFonts w:ascii="Times New Roman" w:hAnsi="Times New Roman" w:cs="Times New Roman"/>
                <w:sz w:val="20"/>
                <w:szCs w:val="20"/>
              </w:rPr>
            </w:pPr>
            <w:r w:rsidRPr="001353D5">
              <w:rPr>
                <w:rFonts w:ascii="Times New Roman" w:hAnsi="Times New Roman" w:cs="Times New Roman"/>
                <w:sz w:val="20"/>
                <w:szCs w:val="20"/>
              </w:rPr>
              <w:t>35</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reinsurance</w:t>
            </w:r>
          </w:p>
          <w:p w:rsidR="00BF5574" w:rsidRPr="001353D5" w:rsidRDefault="00BF5574" w:rsidP="00CD7F4B">
            <w:pPr>
              <w:rPr>
                <w:rFonts w:ascii="Times New Roman" w:hAnsi="Times New Roman" w:cs="Times New Roman"/>
                <w:sz w:val="20"/>
                <w:szCs w:val="20"/>
              </w:rPr>
            </w:pPr>
            <w:r w:rsidRPr="001353D5">
              <w:rPr>
                <w:rFonts w:ascii="Times New Roman" w:hAnsi="Times New Roman" w:cs="Times New Roman"/>
                <w:sz w:val="20"/>
                <w:szCs w:val="20"/>
              </w:rPr>
              <w:t>36</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Life reinsurance</w:t>
            </w:r>
          </w:p>
        </w:tc>
      </w:tr>
      <w:tr w:rsidR="00F36761" w:rsidRPr="00F63919" w:rsidTr="001353D5">
        <w:trPr>
          <w:trHeight w:val="6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w:t>
            </w:r>
            <w:del w:id="76" w:author="Author">
              <w:r w:rsidR="00F36761" w:rsidRPr="001353D5" w:rsidDel="000845DB">
                <w:rPr>
                  <w:rFonts w:ascii="Times New Roman" w:hAnsi="Times New Roman" w:cs="Times New Roman"/>
                  <w:sz w:val="20"/>
                  <w:szCs w:val="20"/>
                </w:rPr>
                <w:delText>2</w:delText>
              </w:r>
              <w:r w:rsidR="00B6349C" w:rsidRPr="001353D5" w:rsidDel="000845DB">
                <w:rPr>
                  <w:rFonts w:ascii="Times New Roman" w:hAnsi="Times New Roman" w:cs="Times New Roman"/>
                  <w:sz w:val="20"/>
                  <w:szCs w:val="20"/>
                </w:rPr>
                <w:delText>0</w:delText>
              </w:r>
            </w:del>
            <w:ins w:id="77" w:author="Author">
              <w:r w:rsidR="000845DB">
                <w:rPr>
                  <w:rFonts w:ascii="Times New Roman" w:hAnsi="Times New Roman" w:cs="Times New Roman"/>
                  <w:sz w:val="20"/>
                  <w:szCs w:val="20"/>
                </w:rPr>
                <w:t>19</w:t>
              </w:r>
            </w:ins>
            <w:r w:rsidR="00B6349C" w:rsidRPr="001353D5">
              <w:rPr>
                <w:rFonts w:ascii="Times New Roman" w:hAnsi="Times New Roman" w:cs="Times New Roman"/>
                <w:sz w:val="20"/>
                <w:szCs w:val="20"/>
              </w:rPr>
              <w:t>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A11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F36761" w:rsidRPr="001353D5" w:rsidRDefault="00F36761" w:rsidP="00F14A8E">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w:t>
            </w:r>
            <w:del w:id="78" w:author="Author">
              <w:r w:rsidRPr="001353D5" w:rsidDel="00F14A8E">
                <w:rPr>
                  <w:rFonts w:ascii="Times New Roman" w:hAnsi="Times New Roman" w:cs="Times New Roman"/>
                  <w:sz w:val="20"/>
                  <w:szCs w:val="20"/>
                </w:rPr>
                <w:delText>.b</w:delText>
              </w:r>
            </w:del>
            <w:r w:rsidRPr="001353D5">
              <w:rPr>
                <w:rFonts w:ascii="Times New Roman" w:hAnsi="Times New Roman" w:cs="Times New Roman"/>
                <w:sz w:val="20"/>
                <w:szCs w:val="20"/>
              </w:rPr>
              <w:t xml:space="preserve"> - Outgoing Reinsurance Program in the next reporting year.</w:t>
            </w:r>
          </w:p>
        </w:tc>
      </w:tr>
      <w:tr w:rsidR="00F36761" w:rsidRPr="00F63919" w:rsidTr="001353D5">
        <w:trPr>
          <w:trHeight w:val="18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w:t>
            </w:r>
            <w:ins w:id="79" w:author="Author">
              <w:r w:rsidR="000845DB">
                <w:rPr>
                  <w:rFonts w:ascii="Times New Roman" w:hAnsi="Times New Roman" w:cs="Times New Roman"/>
                  <w:sz w:val="20"/>
                  <w:szCs w:val="20"/>
                </w:rPr>
                <w:t>0</w:t>
              </w:r>
            </w:ins>
            <w:del w:id="80" w:author="Author">
              <w:r w:rsidR="00F36761" w:rsidRPr="001353D5" w:rsidDel="000845DB">
                <w:rPr>
                  <w:rFonts w:ascii="Times New Roman" w:hAnsi="Times New Roman" w:cs="Times New Roman"/>
                  <w:sz w:val="20"/>
                  <w:szCs w:val="20"/>
                </w:rPr>
                <w:delText>1</w:delText>
              </w:r>
            </w:del>
            <w:r w:rsidR="00F36761" w:rsidRPr="001353D5">
              <w:rPr>
                <w:rFonts w:ascii="Times New Roman" w:hAnsi="Times New Roman" w:cs="Times New Roman"/>
                <w:sz w:val="20"/>
                <w:szCs w:val="20"/>
              </w:rPr>
              <w:t>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B11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F36761" w:rsidRPr="00F63919" w:rsidTr="001353D5">
        <w:trPr>
          <w:trHeight w:val="1230"/>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w:t>
            </w:r>
            <w:ins w:id="81" w:author="Author">
              <w:r w:rsidR="000845DB">
                <w:rPr>
                  <w:rFonts w:ascii="Times New Roman" w:hAnsi="Times New Roman" w:cs="Times New Roman"/>
                  <w:sz w:val="20"/>
                  <w:szCs w:val="20"/>
                </w:rPr>
                <w:t>1</w:t>
              </w:r>
            </w:ins>
            <w:del w:id="82" w:author="Author">
              <w:r w:rsidR="00F36761" w:rsidRPr="001353D5" w:rsidDel="000845DB">
                <w:rPr>
                  <w:rFonts w:ascii="Times New Roman" w:hAnsi="Times New Roman" w:cs="Times New Roman"/>
                  <w:sz w:val="20"/>
                  <w:szCs w:val="20"/>
                </w:rPr>
                <w:delText>2</w:delText>
              </w:r>
            </w:del>
            <w:r w:rsidR="00F36761" w:rsidRPr="001353D5">
              <w:rPr>
                <w:rFonts w:ascii="Times New Roman" w:hAnsi="Times New Roman" w:cs="Times New Roman"/>
                <w:sz w:val="20"/>
                <w:szCs w:val="20"/>
              </w:rPr>
              <w:t>0</w:t>
            </w:r>
          </w:p>
          <w:p w:rsidR="00F36761"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C11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31427E" w:rsidRPr="00F63919" w:rsidTr="001353D5">
        <w:trPr>
          <w:trHeight w:val="1553"/>
        </w:trPr>
        <w:tc>
          <w:tcPr>
            <w:tcW w:w="1353" w:type="dxa"/>
            <w:hideMark/>
          </w:tcPr>
          <w:p w:rsidR="00FA3EEE"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C02</w:t>
            </w:r>
            <w:ins w:id="83" w:author="Author">
              <w:r w:rsidR="000845DB">
                <w:rPr>
                  <w:rFonts w:ascii="Times New Roman" w:hAnsi="Times New Roman" w:cs="Times New Roman"/>
                  <w:sz w:val="20"/>
                  <w:szCs w:val="20"/>
                </w:rPr>
                <w:t>2</w:t>
              </w:r>
            </w:ins>
            <w:del w:id="84" w:author="Author">
              <w:r w:rsidRPr="001353D5" w:rsidDel="000845DB">
                <w:rPr>
                  <w:rFonts w:ascii="Times New Roman" w:hAnsi="Times New Roman" w:cs="Times New Roman"/>
                  <w:sz w:val="20"/>
                  <w:szCs w:val="20"/>
                </w:rPr>
                <w:delText>3</w:delText>
              </w:r>
            </w:del>
            <w:r w:rsidRPr="001353D5">
              <w:rPr>
                <w:rFonts w:ascii="Times New Roman" w:hAnsi="Times New Roman" w:cs="Times New Roman"/>
                <w:sz w:val="20"/>
                <w:szCs w:val="20"/>
              </w:rPr>
              <w:t>0</w:t>
            </w:r>
          </w:p>
          <w:p w:rsidR="0031427E" w:rsidRPr="001353D5" w:rsidRDefault="00FA3EEE" w:rsidP="00F36761">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D11</w:t>
            </w:r>
            <w:r w:rsidR="00132BA5">
              <w:rPr>
                <w:rFonts w:ascii="Times New Roman" w:hAnsi="Times New Roman" w:cs="Times New Roman"/>
                <w:sz w:val="20"/>
                <w:szCs w:val="20"/>
              </w:rPr>
              <w:t>)</w:t>
            </w:r>
          </w:p>
        </w:tc>
        <w:tc>
          <w:tcPr>
            <w:tcW w:w="1911" w:type="dxa"/>
            <w:hideMark/>
          </w:tcPr>
          <w:p w:rsidR="0031427E" w:rsidRPr="001353D5"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 xml:space="preserve">Finite reinsurance or similar arrangements </w:t>
            </w:r>
          </w:p>
        </w:tc>
        <w:tc>
          <w:tcPr>
            <w:tcW w:w="5978" w:type="dxa"/>
            <w:noWrap/>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One of the options in the following closed list shall be used:</w:t>
            </w:r>
          </w:p>
          <w:p w:rsidR="00742833" w:rsidRPr="004532EF"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1 - </w:t>
            </w:r>
            <w:r w:rsidR="00742833" w:rsidRPr="004532EF">
              <w:rPr>
                <w:rFonts w:ascii="Times New Roman" w:hAnsi="Times New Roman" w:cs="Times New Roman"/>
                <w:sz w:val="20"/>
                <w:szCs w:val="20"/>
              </w:rPr>
              <w:t>Non-traditional or Finite RE</w:t>
            </w:r>
          </w:p>
          <w:p w:rsidR="00DC7570" w:rsidRPr="001353D5" w:rsidRDefault="00262A31" w:rsidP="001353D5">
            <w:pPr>
              <w:rPr>
                <w:rFonts w:ascii="Times New Roman" w:hAnsi="Times New Roman" w:cs="Times New Roman"/>
                <w:sz w:val="20"/>
                <w:szCs w:val="20"/>
              </w:rPr>
            </w:pPr>
            <w:r w:rsidRPr="001353D5">
              <w:rPr>
                <w:rFonts w:ascii="Times New Roman" w:hAnsi="Times New Roman" w:cs="Times New Roman"/>
                <w:sz w:val="20"/>
                <w:szCs w:val="20"/>
              </w:rPr>
              <w:t>(if a</w:t>
            </w:r>
            <w:r w:rsidR="0031427E"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31427E" w:rsidRPr="001353D5"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742833" w:rsidRPr="001353D5">
              <w:rPr>
                <w:rFonts w:ascii="Times New Roman" w:hAnsi="Times New Roman" w:cs="Times New Roman"/>
                <w:sz w:val="20"/>
                <w:szCs w:val="20"/>
              </w:rPr>
              <w:t>Other than non-traditional or Finite RE</w:t>
            </w:r>
          </w:p>
        </w:tc>
      </w:tr>
      <w:tr w:rsidR="0031427E" w:rsidRPr="00F63919" w:rsidTr="0031427E">
        <w:trPr>
          <w:trHeight w:val="1709"/>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C02</w:t>
            </w:r>
            <w:ins w:id="85" w:author="Author">
              <w:r w:rsidR="000845DB">
                <w:rPr>
                  <w:rFonts w:ascii="Times New Roman" w:hAnsi="Times New Roman" w:cs="Times New Roman"/>
                  <w:sz w:val="20"/>
                  <w:szCs w:val="20"/>
                </w:rPr>
                <w:t>3</w:t>
              </w:r>
            </w:ins>
            <w:del w:id="86" w:author="Author">
              <w:r w:rsidRPr="001353D5" w:rsidDel="000845DB">
                <w:rPr>
                  <w:rFonts w:ascii="Times New Roman" w:hAnsi="Times New Roman" w:cs="Times New Roman"/>
                  <w:sz w:val="20"/>
                  <w:szCs w:val="20"/>
                </w:rPr>
                <w:delText>4</w:delText>
              </w:r>
            </w:del>
            <w:r w:rsidRPr="001353D5">
              <w:rPr>
                <w:rFonts w:ascii="Times New Roman" w:hAnsi="Times New Roman" w:cs="Times New Roman"/>
                <w:sz w:val="20"/>
                <w:szCs w:val="20"/>
              </w:rPr>
              <w:t>0</w:t>
            </w:r>
          </w:p>
          <w:p w:rsidR="0031427E"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E11</w:t>
            </w:r>
            <w:r>
              <w:rPr>
                <w:rFonts w:ascii="Times New Roman" w:hAnsi="Times New Roman" w:cs="Times New Roman"/>
                <w:sz w:val="20"/>
                <w:szCs w:val="20"/>
              </w:rPr>
              <w:t>)</w:t>
            </w:r>
          </w:p>
        </w:tc>
        <w:tc>
          <w:tcPr>
            <w:tcW w:w="1911" w:type="dxa"/>
            <w:hideMark/>
          </w:tcPr>
          <w:p w:rsidR="0031427E" w:rsidRPr="001353D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 xml:space="preserve">Proportional </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31427E" w:rsidRPr="001353D5" w:rsidRDefault="005E0715" w:rsidP="001353D5">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1</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Proportional reinsurance</w:t>
            </w:r>
          </w:p>
          <w:p w:rsidR="0031427E" w:rsidRPr="001353D5" w:rsidRDefault="005E0715">
            <w:pPr>
              <w:spacing w:after="200"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No</w:t>
            </w:r>
            <w:r w:rsidR="00262A31" w:rsidRPr="001353D5">
              <w:rPr>
                <w:rFonts w:ascii="Times New Roman" w:hAnsi="Times New Roman" w:cs="Times New Roman"/>
                <w:sz w:val="20"/>
                <w:szCs w:val="20"/>
                <w:lang w:val="pt-PT"/>
              </w:rPr>
              <w:t>n-</w:t>
            </w:r>
            <w:r w:rsidR="0031427E" w:rsidRPr="001353D5">
              <w:rPr>
                <w:rFonts w:ascii="Times New Roman" w:hAnsi="Times New Roman" w:cs="Times New Roman"/>
                <w:sz w:val="20"/>
                <w:szCs w:val="20"/>
                <w:lang w:val="pt-PT"/>
              </w:rPr>
              <w:t>proportional reinsurance</w:t>
            </w:r>
          </w:p>
        </w:tc>
      </w:tr>
      <w:tr w:rsidR="00F36761" w:rsidRPr="00F63919" w:rsidTr="001353D5">
        <w:trPr>
          <w:trHeight w:val="6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ins w:id="87" w:author="Author">
              <w:r w:rsidR="000845DB">
                <w:rPr>
                  <w:rFonts w:ascii="Times New Roman" w:hAnsi="Times New Roman" w:cs="Times New Roman"/>
                  <w:sz w:val="20"/>
                  <w:szCs w:val="20"/>
                </w:rPr>
                <w:t>4</w:t>
              </w:r>
            </w:ins>
            <w:del w:id="88" w:author="Author">
              <w:r w:rsidR="00F13CB7" w:rsidRPr="001353D5" w:rsidDel="000845DB">
                <w:rPr>
                  <w:rFonts w:ascii="Times New Roman" w:hAnsi="Times New Roman" w:cs="Times New Roman"/>
                  <w:sz w:val="20"/>
                  <w:szCs w:val="20"/>
                </w:rPr>
                <w:delText>5</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F11</w:t>
            </w:r>
            <w:r>
              <w:rPr>
                <w:rFonts w:ascii="Times New Roman" w:hAnsi="Times New Roman" w:cs="Times New Roman"/>
                <w:sz w:val="20"/>
                <w:szCs w:val="20"/>
              </w:rPr>
              <w:t>)</w:t>
            </w:r>
          </w:p>
        </w:tc>
        <w:tc>
          <w:tcPr>
            <w:tcW w:w="1911"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 xml:space="preserve">Identification of the company/person to which the risk relates  </w:t>
            </w:r>
          </w:p>
        </w:tc>
        <w:tc>
          <w:tcPr>
            <w:tcW w:w="5978"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If the risk relates to a company</w:t>
            </w:r>
            <w:r w:rsidR="0031427E" w:rsidRPr="001353D5">
              <w:rPr>
                <w:rFonts w:ascii="Times New Roman" w:hAnsi="Times New Roman" w:cs="Times New Roman"/>
                <w:sz w:val="20"/>
                <w:szCs w:val="20"/>
              </w:rPr>
              <w:t xml:space="preserve"> identify </w:t>
            </w:r>
            <w:r w:rsidRPr="001353D5">
              <w:rPr>
                <w:rFonts w:ascii="Times New Roman" w:hAnsi="Times New Roman" w:cs="Times New Roman"/>
                <w:sz w:val="20"/>
                <w:szCs w:val="20"/>
              </w:rPr>
              <w:t>the name of the company to whom the risk relates</w:t>
            </w:r>
          </w:p>
          <w:p w:rsidR="00F36761" w:rsidRPr="001353D5" w:rsidRDefault="00F36761" w:rsidP="0031427E">
            <w:pPr>
              <w:rPr>
                <w:rFonts w:ascii="Times New Roman" w:hAnsi="Times New Roman" w:cs="Times New Roman"/>
                <w:sz w:val="20"/>
                <w:szCs w:val="20"/>
              </w:rPr>
            </w:pPr>
            <w:r w:rsidRPr="001353D5">
              <w:rPr>
                <w:rFonts w:ascii="Times New Roman" w:hAnsi="Times New Roman" w:cs="Times New Roman"/>
                <w:sz w:val="20"/>
                <w:szCs w:val="20"/>
              </w:rPr>
              <w:t>If the risk relates to a natural person</w:t>
            </w:r>
            <w:ins w:id="89" w:author="Author">
              <w:r w:rsidR="0098204E">
                <w:rPr>
                  <w:rFonts w:ascii="Times New Roman" w:hAnsi="Times New Roman" w:cs="Times New Roman"/>
                  <w:sz w:val="20"/>
                  <w:szCs w:val="20"/>
                </w:rPr>
                <w:t>,</w:t>
              </w:r>
              <w:r w:rsidR="0098204E" w:rsidRPr="001353D5">
                <w:rPr>
                  <w:rFonts w:ascii="Times New Roman" w:hAnsi="Times New Roman" w:cs="Times New Roman"/>
                  <w:sz w:val="20"/>
                  <w:szCs w:val="20"/>
                </w:rPr>
                <w:t xml:space="preserve"> </w:t>
              </w:r>
              <w:proofErr w:type="spellStart"/>
              <w:r w:rsidR="0098204E" w:rsidRPr="002F438A">
                <w:rPr>
                  <w:rFonts w:ascii="Times New Roman" w:hAnsi="Times New Roman" w:cs="Times New Roman"/>
                  <w:sz w:val="20"/>
                  <w:szCs w:val="20"/>
                </w:rPr>
                <w:t>pseudonymise</w:t>
              </w:r>
              <w:proofErr w:type="spellEnd"/>
              <w:r w:rsidR="0098204E" w:rsidRPr="002F438A">
                <w:rPr>
                  <w:rFonts w:ascii="Times New Roman" w:hAnsi="Times New Roman" w:cs="Times New Roman"/>
                  <w:sz w:val="20"/>
                  <w:szCs w:val="20"/>
                </w:rPr>
                <w:t xml:space="preserve"> the original policy number and report </w:t>
              </w:r>
              <w:proofErr w:type="spellStart"/>
              <w:r w:rsidR="0098204E" w:rsidRPr="002F438A">
                <w:rPr>
                  <w:rFonts w:ascii="Times New Roman" w:hAnsi="Times New Roman" w:cs="Times New Roman"/>
                  <w:sz w:val="20"/>
                  <w:szCs w:val="20"/>
                </w:rPr>
                <w:t>pseudonymised</w:t>
              </w:r>
              <w:proofErr w:type="spellEnd"/>
              <w:r w:rsidR="0098204E" w:rsidRPr="002F438A">
                <w:rPr>
                  <w:rFonts w:ascii="Times New Roman" w:hAnsi="Times New Roman" w:cs="Times New Roman"/>
                  <w:sz w:val="20"/>
                  <w:szCs w:val="20"/>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0098204E" w:rsidRPr="002F438A">
                <w:rPr>
                  <w:rFonts w:ascii="Times New Roman" w:hAnsi="Times New Roman" w:cs="Times New Roman"/>
                  <w:sz w:val="20"/>
                  <w:szCs w:val="20"/>
                </w:rPr>
                <w:t>pseudonymised</w:t>
              </w:r>
              <w:proofErr w:type="spellEnd"/>
              <w:r w:rsidR="0098204E" w:rsidRPr="002F438A">
                <w:rPr>
                  <w:rFonts w:ascii="Times New Roman" w:hAnsi="Times New Roman" w:cs="Times New Roman"/>
                  <w:sz w:val="20"/>
                  <w:szCs w:val="20"/>
                </w:rPr>
                <w:t xml:space="preserve"> format.</w:t>
              </w:r>
            </w:ins>
            <w:del w:id="90" w:author="Author">
              <w:r w:rsidR="0031427E" w:rsidRPr="001353D5" w:rsidDel="0098204E">
                <w:rPr>
                  <w:rFonts w:ascii="Times New Roman" w:hAnsi="Times New Roman" w:cs="Times New Roman"/>
                  <w:sz w:val="20"/>
                  <w:szCs w:val="20"/>
                </w:rPr>
                <w:delText xml:space="preserve"> identify </w:delText>
              </w:r>
              <w:r w:rsidRPr="001353D5" w:rsidDel="0098204E">
                <w:rPr>
                  <w:rFonts w:ascii="Times New Roman" w:hAnsi="Times New Roman" w:cs="Times New Roman"/>
                  <w:sz w:val="20"/>
                  <w:szCs w:val="20"/>
                </w:rPr>
                <w:delText xml:space="preserve">the original policy number </w:delText>
              </w:r>
            </w:del>
          </w:p>
        </w:tc>
      </w:tr>
      <w:tr w:rsidR="0031427E" w:rsidRPr="00F63919" w:rsidTr="001353D5">
        <w:trPr>
          <w:trHeight w:val="144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C02</w:t>
            </w:r>
            <w:ins w:id="91" w:author="Author">
              <w:r w:rsidR="000845DB">
                <w:rPr>
                  <w:rFonts w:ascii="Times New Roman" w:hAnsi="Times New Roman" w:cs="Times New Roman"/>
                  <w:sz w:val="20"/>
                  <w:szCs w:val="20"/>
                </w:rPr>
                <w:t>5</w:t>
              </w:r>
            </w:ins>
            <w:del w:id="92" w:author="Author">
              <w:r w:rsidRPr="001353D5" w:rsidDel="000845DB">
                <w:rPr>
                  <w:rFonts w:ascii="Times New Roman" w:hAnsi="Times New Roman" w:cs="Times New Roman"/>
                  <w:sz w:val="20"/>
                  <w:szCs w:val="20"/>
                </w:rPr>
                <w:delText>6</w:delText>
              </w:r>
            </w:del>
            <w:r w:rsidRPr="001353D5">
              <w:rPr>
                <w:rFonts w:ascii="Times New Roman" w:hAnsi="Times New Roman" w:cs="Times New Roman"/>
                <w:sz w:val="20"/>
                <w:szCs w:val="20"/>
              </w:rPr>
              <w:t>0</w:t>
            </w:r>
          </w:p>
          <w:p w:rsidR="0031427E"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31427E" w:rsidRPr="001353D5">
              <w:rPr>
                <w:rFonts w:ascii="Times New Roman" w:hAnsi="Times New Roman" w:cs="Times New Roman"/>
                <w:sz w:val="20"/>
                <w:szCs w:val="20"/>
              </w:rPr>
              <w:t>G11</w:t>
            </w:r>
            <w:r>
              <w:rPr>
                <w:rFonts w:ascii="Times New Roman" w:hAnsi="Times New Roman" w:cs="Times New Roman"/>
                <w:sz w:val="20"/>
                <w:szCs w:val="20"/>
              </w:rPr>
              <w:t>)</w:t>
            </w:r>
          </w:p>
        </w:tc>
        <w:tc>
          <w:tcPr>
            <w:tcW w:w="1911"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 xml:space="preserve">The description of the risk category covered is entity specific and is not mandatory. Also the term “risk category” isn’t based on </w:t>
            </w:r>
            <w:r w:rsidR="000C7F6A" w:rsidRPr="001353D5">
              <w:rPr>
                <w:rFonts w:ascii="Times New Roman" w:hAnsi="Times New Roman" w:cs="Times New Roman"/>
                <w:sz w:val="20"/>
                <w:szCs w:val="20"/>
              </w:rPr>
              <w:t>Solvency II Directive</w:t>
            </w:r>
            <w:r w:rsidRPr="001353D5">
              <w:rPr>
                <w:rFonts w:ascii="Times New Roman" w:hAnsi="Times New Roman" w:cs="Times New Roman"/>
                <w:sz w:val="20"/>
                <w:szCs w:val="20"/>
              </w:rPr>
              <w:t xml:space="preserve"> terminologies but can be considered as an extra possibility the give additional information about the underwriting risk(s).</w:t>
            </w:r>
          </w:p>
        </w:tc>
      </w:tr>
      <w:tr w:rsidR="00F36761" w:rsidRPr="00F63919" w:rsidTr="001353D5">
        <w:trPr>
          <w:trHeight w:val="630"/>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ins w:id="93" w:author="Author">
              <w:r w:rsidR="000845DB">
                <w:rPr>
                  <w:rFonts w:ascii="Times New Roman" w:hAnsi="Times New Roman" w:cs="Times New Roman"/>
                  <w:sz w:val="20"/>
                  <w:szCs w:val="20"/>
                </w:rPr>
                <w:t>6</w:t>
              </w:r>
            </w:ins>
            <w:del w:id="94" w:author="Author">
              <w:r w:rsidR="00F13CB7" w:rsidRPr="001353D5" w:rsidDel="000845DB">
                <w:rPr>
                  <w:rFonts w:ascii="Times New Roman" w:hAnsi="Times New Roman" w:cs="Times New Roman"/>
                  <w:sz w:val="20"/>
                  <w:szCs w:val="20"/>
                </w:rPr>
                <w:delText>7</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H11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xml:space="preserve">) code of the date </w:t>
            </w:r>
            <w:r w:rsidR="00F36761" w:rsidRPr="001353D5">
              <w:rPr>
                <w:rFonts w:ascii="Times New Roman" w:hAnsi="Times New Roman" w:cs="Times New Roman"/>
                <w:sz w:val="20"/>
                <w:szCs w:val="20"/>
              </w:rPr>
              <w:t>of commencement of the specific cover, i.e., date when the cover took effect.</w:t>
            </w:r>
          </w:p>
        </w:tc>
      </w:tr>
      <w:tr w:rsidR="00F36761" w:rsidRPr="00F63919" w:rsidTr="001353D5">
        <w:trPr>
          <w:trHeight w:val="30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ins w:id="95" w:author="Author">
              <w:r w:rsidR="000845DB">
                <w:rPr>
                  <w:rFonts w:ascii="Times New Roman" w:hAnsi="Times New Roman" w:cs="Times New Roman"/>
                  <w:sz w:val="20"/>
                  <w:szCs w:val="20"/>
                </w:rPr>
                <w:t>7</w:t>
              </w:r>
            </w:ins>
            <w:del w:id="96" w:author="Author">
              <w:r w:rsidR="00F13CB7" w:rsidRPr="001353D5" w:rsidDel="000845DB">
                <w:rPr>
                  <w:rFonts w:ascii="Times New Roman" w:hAnsi="Times New Roman" w:cs="Times New Roman"/>
                  <w:sz w:val="20"/>
                  <w:szCs w:val="20"/>
                </w:rPr>
                <w:delText>8</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I11</w:t>
            </w:r>
            <w:r>
              <w:rPr>
                <w:rFonts w:ascii="Times New Roman" w:hAnsi="Times New Roman" w:cs="Times New Roman"/>
                <w:sz w:val="20"/>
                <w:szCs w:val="20"/>
              </w:rPr>
              <w:t>)</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F36761" w:rsidRPr="001353D5">
              <w:rPr>
                <w:rFonts w:ascii="Times New Roman" w:hAnsi="Times New Roman" w:cs="Times New Roman"/>
                <w:sz w:val="20"/>
                <w:szCs w:val="20"/>
              </w:rPr>
              <w:t>inal expiry date of the specific cover.</w:t>
            </w:r>
          </w:p>
        </w:tc>
      </w:tr>
      <w:tr w:rsidR="00F36761" w:rsidRPr="00F63919" w:rsidTr="001353D5">
        <w:trPr>
          <w:trHeight w:val="315"/>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6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ins w:id="97" w:author="Author">
              <w:r w:rsidR="000845DB">
                <w:rPr>
                  <w:rFonts w:ascii="Times New Roman" w:hAnsi="Times New Roman" w:cs="Times New Roman"/>
                  <w:sz w:val="20"/>
                  <w:szCs w:val="20"/>
                </w:rPr>
                <w:t>8</w:t>
              </w:r>
            </w:ins>
            <w:del w:id="98" w:author="Author">
              <w:r w:rsidR="00F13CB7" w:rsidRPr="001353D5" w:rsidDel="000845DB">
                <w:rPr>
                  <w:rFonts w:ascii="Times New Roman" w:hAnsi="Times New Roman" w:cs="Times New Roman"/>
                  <w:sz w:val="20"/>
                  <w:szCs w:val="20"/>
                </w:rPr>
                <w:delText>9</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J11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F36761" w:rsidRPr="001353D5">
              <w:rPr>
                <w:rFonts w:ascii="Times New Roman" w:hAnsi="Times New Roman" w:cs="Times New Roman"/>
                <w:sz w:val="20"/>
                <w:szCs w:val="20"/>
              </w:rPr>
              <w:t>urrency used while placing the facultative cover. All the amounts of this record must be expressed in this currency.</w:t>
            </w:r>
          </w:p>
        </w:tc>
      </w:tr>
      <w:tr w:rsidR="00F36761" w:rsidRPr="00F63919" w:rsidTr="001353D5">
        <w:trPr>
          <w:trHeight w:val="930"/>
        </w:trPr>
        <w:tc>
          <w:tcPr>
            <w:tcW w:w="1353" w:type="dxa"/>
            <w:hideMark/>
          </w:tcPr>
          <w:p w:rsidR="00132BA5" w:rsidRDefault="0031427E" w:rsidP="0031427E">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w:t>
            </w:r>
            <w:ins w:id="99" w:author="Author">
              <w:r w:rsidR="000845DB">
                <w:rPr>
                  <w:rFonts w:ascii="Times New Roman" w:hAnsi="Times New Roman" w:cs="Times New Roman"/>
                  <w:sz w:val="20"/>
                  <w:szCs w:val="20"/>
                </w:rPr>
                <w:t>29</w:t>
              </w:r>
            </w:ins>
            <w:del w:id="100" w:author="Author">
              <w:r w:rsidR="00F13CB7" w:rsidRPr="001353D5" w:rsidDel="000845DB">
                <w:rPr>
                  <w:rFonts w:ascii="Times New Roman" w:hAnsi="Times New Roman" w:cs="Times New Roman"/>
                  <w:sz w:val="20"/>
                  <w:szCs w:val="20"/>
                </w:rPr>
                <w:delText>3</w:delText>
              </w:r>
              <w:r w:rsidR="00B6349C" w:rsidRPr="001353D5" w:rsidDel="000845DB">
                <w:rPr>
                  <w:rFonts w:ascii="Times New Roman" w:hAnsi="Times New Roman" w:cs="Times New Roman"/>
                  <w:sz w:val="20"/>
                  <w:szCs w:val="20"/>
                </w:rPr>
                <w:delText>0</w:delText>
              </w:r>
            </w:del>
            <w:r w:rsidR="00B6349C" w:rsidRPr="001353D5">
              <w:rPr>
                <w:rFonts w:ascii="Times New Roman" w:hAnsi="Times New Roman" w:cs="Times New Roman"/>
                <w:sz w:val="20"/>
                <w:szCs w:val="20"/>
              </w:rPr>
              <w:t>0</w:t>
            </w:r>
          </w:p>
          <w:p w:rsidR="00F36761" w:rsidRPr="001353D5" w:rsidRDefault="00132BA5" w:rsidP="0031427E">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K11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The amount that the life insurer pays out to the beneficiary. If the risk is co-insured with other life insurers, the insured capital payable by the reporting life insurer has to be reported here.</w:t>
            </w:r>
          </w:p>
        </w:tc>
      </w:tr>
      <w:tr w:rsidR="00F36761" w:rsidRPr="00F63919" w:rsidTr="001353D5">
        <w:trPr>
          <w:trHeight w:val="9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ins w:id="101" w:author="Author">
              <w:r w:rsidR="000845DB">
                <w:rPr>
                  <w:rFonts w:ascii="Times New Roman" w:hAnsi="Times New Roman" w:cs="Times New Roman"/>
                  <w:sz w:val="20"/>
                  <w:szCs w:val="20"/>
                </w:rPr>
                <w:t>0</w:t>
              </w:r>
            </w:ins>
            <w:del w:id="102" w:author="Author">
              <w:r w:rsidR="00F13CB7" w:rsidRPr="001353D5" w:rsidDel="000845DB">
                <w:rPr>
                  <w:rFonts w:ascii="Times New Roman" w:hAnsi="Times New Roman" w:cs="Times New Roman"/>
                  <w:sz w:val="20"/>
                  <w:szCs w:val="20"/>
                </w:rPr>
                <w:delText>1</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L11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Capital at risk</w:t>
            </w:r>
          </w:p>
        </w:tc>
        <w:tc>
          <w:tcPr>
            <w:tcW w:w="5978" w:type="dxa"/>
            <w:hideMark/>
          </w:tcPr>
          <w:p w:rsidR="00F411A2" w:rsidRPr="00FD42FF" w:rsidRDefault="00F411A2" w:rsidP="00F411A2">
            <w:pPr>
              <w:rPr>
                <w:ins w:id="103" w:author="Author"/>
                <w:rFonts w:ascii="Times New Roman" w:hAnsi="Times New Roman" w:cs="Times New Roman"/>
                <w:sz w:val="20"/>
                <w:szCs w:val="20"/>
                <w:rPrChange w:id="104" w:author="Author">
                  <w:rPr>
                    <w:ins w:id="105" w:author="Author"/>
                    <w:sz w:val="20"/>
                    <w:lang w:val="en-US"/>
                  </w:rPr>
                </w:rPrChange>
              </w:rPr>
            </w:pPr>
            <w:ins w:id="106" w:author="Author">
              <w:r w:rsidRPr="00FD42FF">
                <w:rPr>
                  <w:rFonts w:ascii="Times New Roman" w:hAnsi="Times New Roman" w:cs="Times New Roman"/>
                  <w:sz w:val="20"/>
                  <w:szCs w:val="20"/>
                  <w:rPrChange w:id="107" w:author="Author">
                    <w:rPr>
                      <w:sz w:val="20"/>
                      <w:lang w:val="en-US"/>
                    </w:rPr>
                  </w:rPrChange>
                </w:rPr>
                <w:t xml:space="preserve">The capital at risk, as defined in </w:t>
              </w:r>
              <w:del w:id="108" w:author="Author">
                <w:r w:rsidRPr="00FD42FF" w:rsidDel="0017162D">
                  <w:rPr>
                    <w:rFonts w:ascii="Times New Roman" w:hAnsi="Times New Roman" w:cs="Times New Roman"/>
                    <w:sz w:val="20"/>
                    <w:szCs w:val="20"/>
                    <w:rPrChange w:id="109" w:author="Author">
                      <w:rPr>
                        <w:sz w:val="20"/>
                        <w:lang w:val="en-US"/>
                      </w:rPr>
                    </w:rPrChange>
                  </w:rPr>
                  <w:delText>Implementing measures</w:delText>
                </w:r>
                <w:r w:rsidR="0017162D" w:rsidRPr="000845DB" w:rsidDel="000845DB">
                  <w:rPr>
                    <w:rFonts w:ascii="Times New Roman" w:hAnsi="Times New Roman" w:cs="Times New Roman"/>
                    <w:sz w:val="20"/>
                    <w:szCs w:val="20"/>
                  </w:rPr>
                  <w:delText xml:space="preserve">Commission </w:delText>
                </w:r>
              </w:del>
              <w:r w:rsidR="0017162D" w:rsidRPr="000845DB">
                <w:rPr>
                  <w:rFonts w:ascii="Times New Roman" w:hAnsi="Times New Roman" w:cs="Times New Roman"/>
                  <w:sz w:val="20"/>
                  <w:szCs w:val="20"/>
                </w:rPr>
                <w:t>Delegated Regulation 2015/35/EC</w:t>
              </w:r>
              <w:r w:rsidRPr="00FD42FF">
                <w:rPr>
                  <w:rFonts w:ascii="Times New Roman" w:hAnsi="Times New Roman" w:cs="Times New Roman"/>
                  <w:sz w:val="20"/>
                  <w:szCs w:val="20"/>
                  <w:rPrChange w:id="110" w:author="Author">
                    <w:rPr>
                      <w:sz w:val="20"/>
                      <w:lang w:val="en-US"/>
                    </w:rPr>
                  </w:rPrChange>
                </w:rPr>
                <w:t>.</w:t>
              </w:r>
            </w:ins>
          </w:p>
          <w:p w:rsidR="00F36761" w:rsidRPr="001353D5" w:rsidRDefault="00F36761" w:rsidP="00F411A2">
            <w:pPr>
              <w:rPr>
                <w:rFonts w:ascii="Times New Roman" w:hAnsi="Times New Roman" w:cs="Times New Roman"/>
                <w:sz w:val="20"/>
                <w:szCs w:val="20"/>
              </w:rPr>
            </w:pPr>
            <w:del w:id="111" w:author="Author">
              <w:r w:rsidRPr="000845DB" w:rsidDel="00F411A2">
                <w:rPr>
                  <w:rFonts w:ascii="Times New Roman" w:hAnsi="Times New Roman" w:cs="Times New Roman"/>
                  <w:sz w:val="20"/>
                  <w:szCs w:val="20"/>
                </w:rPr>
                <w:delText xml:space="preserve">Insured capital less amount for technical provisions. </w:delText>
              </w:r>
            </w:del>
            <w:r w:rsidRPr="000845DB">
              <w:rPr>
                <w:rFonts w:ascii="Times New Roman" w:hAnsi="Times New Roman" w:cs="Times New Roman"/>
                <w:sz w:val="20"/>
                <w:szCs w:val="20"/>
              </w:rPr>
              <w:t>If the risk is co-insured with oth</w:t>
            </w:r>
            <w:r w:rsidRPr="001353D5">
              <w:rPr>
                <w:rFonts w:ascii="Times New Roman" w:hAnsi="Times New Roman" w:cs="Times New Roman"/>
                <w:sz w:val="20"/>
                <w:szCs w:val="20"/>
              </w:rPr>
              <w:t>er life insurers, the risk capital relating to the life insurer’s amount share in the insured capital has to be reported here.</w:t>
            </w:r>
          </w:p>
        </w:tc>
      </w:tr>
      <w:tr w:rsidR="00F36761" w:rsidRPr="00F63919" w:rsidTr="001353D5">
        <w:trPr>
          <w:trHeight w:val="57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ins w:id="112" w:author="Author">
              <w:r w:rsidR="000845DB">
                <w:rPr>
                  <w:rFonts w:ascii="Times New Roman" w:hAnsi="Times New Roman" w:cs="Times New Roman"/>
                  <w:sz w:val="20"/>
                  <w:szCs w:val="20"/>
                </w:rPr>
                <w:t>1</w:t>
              </w:r>
            </w:ins>
            <w:del w:id="113" w:author="Author">
              <w:r w:rsidR="00F13CB7" w:rsidRPr="001353D5" w:rsidDel="000845DB">
                <w:rPr>
                  <w:rFonts w:ascii="Times New Roman" w:hAnsi="Times New Roman" w:cs="Times New Roman"/>
                  <w:sz w:val="20"/>
                  <w:szCs w:val="20"/>
                </w:rPr>
                <w:delText>2</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M11</w:t>
            </w:r>
            <w:r>
              <w:rPr>
                <w:rFonts w:ascii="Times New Roman" w:hAnsi="Times New Roman" w:cs="Times New Roman"/>
                <w:sz w:val="20"/>
                <w:szCs w:val="20"/>
              </w:rPr>
              <w:t>)</w:t>
            </w:r>
          </w:p>
        </w:tc>
        <w:tc>
          <w:tcPr>
            <w:tcW w:w="1911" w:type="dxa"/>
            <w:vMerge w:val="restart"/>
            <w:hideMark/>
          </w:tcPr>
          <w:p w:rsidR="00F36761" w:rsidRPr="001353D5" w:rsidRDefault="00F36761"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F36761" w:rsidRPr="001353D5" w:rsidRDefault="00F36761" w:rsidP="00B20F4E">
            <w:pPr>
              <w:rPr>
                <w:rFonts w:ascii="Times New Roman" w:hAnsi="Times New Roman" w:cs="Times New Roman"/>
                <w:sz w:val="20"/>
                <w:szCs w:val="20"/>
              </w:rPr>
            </w:pPr>
            <w:r w:rsidRPr="001353D5">
              <w:rPr>
                <w:rFonts w:ascii="Times New Roman" w:hAnsi="Times New Roman" w:cs="Times New Roman"/>
                <w:sz w:val="20"/>
                <w:szCs w:val="20"/>
              </w:rPr>
              <w:t xml:space="preserve">The </w:t>
            </w:r>
            <w:r w:rsidR="0031427E" w:rsidRPr="001353D5">
              <w:rPr>
                <w:rFonts w:ascii="Times New Roman" w:hAnsi="Times New Roman" w:cs="Times New Roman"/>
                <w:sz w:val="20"/>
                <w:szCs w:val="20"/>
              </w:rPr>
              <w:t>s</w:t>
            </w:r>
            <w:r w:rsidR="00F13CB7" w:rsidRPr="001353D5">
              <w:rPr>
                <w:rFonts w:ascii="Times New Roman" w:hAnsi="Times New Roman" w:cs="Times New Roman"/>
                <w:sz w:val="20"/>
                <w:szCs w:val="20"/>
              </w:rPr>
              <w:t>um</w:t>
            </w:r>
            <w:r w:rsidRPr="001353D5">
              <w:rPr>
                <w:rFonts w:ascii="Times New Roman" w:hAnsi="Times New Roman" w:cs="Times New Roman"/>
                <w:sz w:val="20"/>
                <w:szCs w:val="20"/>
              </w:rPr>
              <w:t xml:space="preserve"> reinsured on a facultative basis is that part of the sum </w:t>
            </w:r>
            <w:proofErr w:type="gramStart"/>
            <w:r w:rsidRPr="001353D5">
              <w:rPr>
                <w:rFonts w:ascii="Times New Roman" w:hAnsi="Times New Roman" w:cs="Times New Roman"/>
                <w:sz w:val="20"/>
                <w:szCs w:val="20"/>
              </w:rPr>
              <w:t>insured  which</w:t>
            </w:r>
            <w:proofErr w:type="gramEnd"/>
            <w:r w:rsidRPr="001353D5">
              <w:rPr>
                <w:rFonts w:ascii="Times New Roman" w:hAnsi="Times New Roman" w:cs="Times New Roman"/>
                <w:sz w:val="20"/>
                <w:szCs w:val="20"/>
              </w:rPr>
              <w:t xml:space="preserve"> is reinsured on a facultative basis. </w:t>
            </w:r>
            <w:r w:rsidR="00F13CB7"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F13CB7"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 xml:space="preserve">the Sum insured as specified in </w:t>
            </w:r>
            <w:r w:rsidR="0031427E" w:rsidRPr="001353D5">
              <w:rPr>
                <w:rFonts w:ascii="Times New Roman" w:hAnsi="Times New Roman" w:cs="Times New Roman"/>
                <w:sz w:val="20"/>
                <w:szCs w:val="20"/>
              </w:rPr>
              <w:t>C</w:t>
            </w:r>
            <w:r w:rsidR="00F13CB7" w:rsidRPr="001353D5">
              <w:rPr>
                <w:rFonts w:ascii="Times New Roman" w:hAnsi="Times New Roman" w:cs="Times New Roman"/>
                <w:sz w:val="20"/>
                <w:szCs w:val="20"/>
              </w:rPr>
              <w:t xml:space="preserve">0310 </w:t>
            </w:r>
            <w:r w:rsidRPr="001353D5">
              <w:rPr>
                <w:rFonts w:ascii="Times New Roman" w:hAnsi="Times New Roman" w:cs="Times New Roman"/>
                <w:sz w:val="20"/>
                <w:szCs w:val="20"/>
              </w:rPr>
              <w:t>and 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F36761" w:rsidRPr="00F63919" w:rsidTr="001353D5">
        <w:trPr>
          <w:trHeight w:val="429"/>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1800"/>
        </w:trPr>
        <w:tc>
          <w:tcPr>
            <w:tcW w:w="1353" w:type="dxa"/>
            <w:vMerge w:val="restart"/>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ins w:id="114" w:author="Author">
              <w:r w:rsidR="000845DB">
                <w:rPr>
                  <w:rFonts w:ascii="Times New Roman" w:hAnsi="Times New Roman" w:cs="Times New Roman"/>
                  <w:sz w:val="20"/>
                  <w:szCs w:val="20"/>
                </w:rPr>
                <w:t>2</w:t>
              </w:r>
            </w:ins>
            <w:del w:id="115" w:author="Author">
              <w:r w:rsidR="00F13CB7" w:rsidRPr="001353D5" w:rsidDel="000845DB">
                <w:rPr>
                  <w:rFonts w:ascii="Times New Roman" w:hAnsi="Times New Roman" w:cs="Times New Roman"/>
                  <w:sz w:val="20"/>
                  <w:szCs w:val="20"/>
                </w:rPr>
                <w:delText>3</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N11</w:t>
            </w:r>
            <w:r>
              <w:rPr>
                <w:rFonts w:ascii="Times New Roman" w:hAnsi="Times New Roman" w:cs="Times New Roman"/>
                <w:sz w:val="20"/>
                <w:szCs w:val="20"/>
              </w:rPr>
              <w:t>)</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ins w:id="116" w:author="Author">
              <w:r w:rsidR="00F847D2">
                <w:rPr>
                  <w:rFonts w:ascii="Times New Roman" w:hAnsi="Times New Roman" w:cs="Times New Roman"/>
                  <w:sz w:val="20"/>
                  <w:szCs w:val="20"/>
                </w:rPr>
                <w:t>expected</w:t>
              </w:r>
              <w:r w:rsidR="006E66EA">
                <w:rPr>
                  <w:rFonts w:ascii="Times New Roman" w:hAnsi="Times New Roman" w:cs="Times New Roman"/>
                  <w:sz w:val="20"/>
                  <w:szCs w:val="20"/>
                </w:rPr>
                <w:t xml:space="preserve"> </w:t>
              </w:r>
            </w:ins>
            <w:r w:rsidRPr="001353D5">
              <w:rPr>
                <w:rFonts w:ascii="Times New Roman" w:hAnsi="Times New Roman" w:cs="Times New Roman"/>
                <w:sz w:val="20"/>
                <w:szCs w:val="20"/>
              </w:rPr>
              <w:t xml:space="preserve">gross annual or written reinsurance premium, </w:t>
            </w:r>
            <w:r w:rsidR="00F13CB7"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the reinsurers for their share.</w:t>
            </w:r>
          </w:p>
        </w:tc>
      </w:tr>
      <w:tr w:rsidR="00F36761" w:rsidRPr="00F63919" w:rsidTr="001353D5">
        <w:trPr>
          <w:trHeight w:val="230"/>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915"/>
        </w:trPr>
        <w:tc>
          <w:tcPr>
            <w:tcW w:w="1353" w:type="dxa"/>
            <w:hideMark/>
          </w:tcPr>
          <w:p w:rsidR="00132BA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ins w:id="117" w:author="Author">
              <w:r w:rsidR="000845DB">
                <w:rPr>
                  <w:rFonts w:ascii="Times New Roman" w:hAnsi="Times New Roman" w:cs="Times New Roman"/>
                  <w:sz w:val="20"/>
                  <w:szCs w:val="20"/>
                </w:rPr>
                <w:t>3</w:t>
              </w:r>
            </w:ins>
            <w:del w:id="118" w:author="Author">
              <w:r w:rsidR="00F13CB7" w:rsidRPr="001353D5" w:rsidDel="000845DB">
                <w:rPr>
                  <w:rFonts w:ascii="Times New Roman" w:hAnsi="Times New Roman" w:cs="Times New Roman"/>
                  <w:sz w:val="20"/>
                  <w:szCs w:val="20"/>
                </w:rPr>
                <w:delText>4</w:delText>
              </w:r>
            </w:del>
            <w:r w:rsidR="00F13CB7" w:rsidRPr="001353D5">
              <w:rPr>
                <w:rFonts w:ascii="Times New Roman" w:hAnsi="Times New Roman" w:cs="Times New Roman"/>
                <w:sz w:val="20"/>
                <w:szCs w:val="20"/>
              </w:rPr>
              <w:t>0</w:t>
            </w:r>
          </w:p>
          <w:p w:rsidR="00F36761" w:rsidRPr="001353D5" w:rsidRDefault="00132BA5" w:rsidP="00F13CB7">
            <w:pPr>
              <w:rPr>
                <w:rFonts w:ascii="Times New Roman" w:hAnsi="Times New Roman" w:cs="Times New Roman"/>
                <w:sz w:val="20"/>
                <w:szCs w:val="20"/>
              </w:rPr>
            </w:pPr>
            <w:r>
              <w:rPr>
                <w:rFonts w:ascii="Times New Roman" w:hAnsi="Times New Roman" w:cs="Times New Roman"/>
                <w:sz w:val="20"/>
                <w:szCs w:val="20"/>
              </w:rPr>
              <w:t>(</w:t>
            </w:r>
            <w:r w:rsidR="00F36761" w:rsidRPr="001353D5">
              <w:rPr>
                <w:rFonts w:ascii="Times New Roman" w:hAnsi="Times New Roman" w:cs="Times New Roman"/>
                <w:sz w:val="20"/>
                <w:szCs w:val="20"/>
              </w:rPr>
              <w:t>O11</w:t>
            </w:r>
            <w:r>
              <w:rPr>
                <w:rFonts w:ascii="Times New Roman" w:hAnsi="Times New Roman" w:cs="Times New Roman"/>
                <w:sz w:val="20"/>
                <w:szCs w:val="20"/>
              </w:rPr>
              <w:t>)</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F36761" w:rsidRPr="001353D5" w:rsidRDefault="00F36761" w:rsidP="00F847D2">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ins w:id="119" w:author="Author">
              <w:r w:rsidR="00F847D2">
                <w:rPr>
                  <w:rFonts w:ascii="Times New Roman" w:hAnsi="Times New Roman" w:cs="Times New Roman"/>
                  <w:sz w:val="20"/>
                  <w:szCs w:val="20"/>
                </w:rPr>
                <w:t>expected</w:t>
              </w:r>
              <w:r w:rsidR="006E66EA">
                <w:rPr>
                  <w:rFonts w:ascii="Times New Roman" w:hAnsi="Times New Roman" w:cs="Times New Roman"/>
                  <w:sz w:val="20"/>
                  <w:szCs w:val="20"/>
                </w:rPr>
                <w:t xml:space="preserve"> </w:t>
              </w:r>
            </w:ins>
            <w:r w:rsidRPr="001353D5">
              <w:rPr>
                <w:rFonts w:ascii="Times New Roman" w:hAnsi="Times New Roman" w:cs="Times New Roman"/>
                <w:sz w:val="20"/>
                <w:szCs w:val="20"/>
              </w:rPr>
              <w:t xml:space="preserve">commission with the gross annual or written reinsurance premium. </w:t>
            </w:r>
            <w:r w:rsidR="00F13CB7" w:rsidRPr="001353D5">
              <w:rPr>
                <w:rFonts w:ascii="Times New Roman" w:hAnsi="Times New Roman" w:cs="Times New Roman"/>
                <w:sz w:val="20"/>
                <w:szCs w:val="20"/>
              </w:rPr>
              <w:t xml:space="preserve">This </w:t>
            </w:r>
            <w:r w:rsidR="00B20F4E">
              <w:rPr>
                <w:rFonts w:ascii="Times New Roman" w:hAnsi="Times New Roman" w:cs="Times New Roman"/>
                <w:sz w:val="20"/>
                <w:szCs w:val="20"/>
              </w:rPr>
              <w:t>shall</w:t>
            </w:r>
            <w:r w:rsidR="00F13CB7"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bl>
    <w:p w:rsidR="00BB7862" w:rsidRPr="001353D5" w:rsidRDefault="00BB7862">
      <w:pPr>
        <w:rPr>
          <w:rFonts w:ascii="Times New Roman" w:hAnsi="Times New Roman" w:cs="Times New Roman"/>
          <w:sz w:val="20"/>
          <w:szCs w:val="20"/>
        </w:rPr>
      </w:pPr>
    </w:p>
    <w:sectPr w:rsidR="00BB7862" w:rsidRPr="0013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2C342C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652593"/>
    <w:multiLevelType w:val="hybridMultilevel"/>
    <w:tmpl w:val="E592A3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0444071"/>
    <w:multiLevelType w:val="hybridMultilevel"/>
    <w:tmpl w:val="A992C958"/>
    <w:lvl w:ilvl="0" w:tplc="FE42C3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AFA6EE8"/>
    <w:multiLevelType w:val="hybridMultilevel"/>
    <w:tmpl w:val="2C342C1C"/>
    <w:lvl w:ilvl="0" w:tplc="0809000F">
      <w:start w:val="1"/>
      <w:numFmt w:val="decimal"/>
      <w:lvlText w:val="%1."/>
      <w:lvlJc w:val="left"/>
      <w:pPr>
        <w:ind w:left="64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64199"/>
    <w:rsid w:val="00066EF6"/>
    <w:rsid w:val="00072A8B"/>
    <w:rsid w:val="000845DB"/>
    <w:rsid w:val="0009624D"/>
    <w:rsid w:val="000A3122"/>
    <w:rsid w:val="000C7F6A"/>
    <w:rsid w:val="000E7942"/>
    <w:rsid w:val="00132BA5"/>
    <w:rsid w:val="001353D5"/>
    <w:rsid w:val="00160AEB"/>
    <w:rsid w:val="00163944"/>
    <w:rsid w:val="0017162D"/>
    <w:rsid w:val="00173F9C"/>
    <w:rsid w:val="0019221B"/>
    <w:rsid w:val="001A7774"/>
    <w:rsid w:val="001C6A46"/>
    <w:rsid w:val="001F1DFE"/>
    <w:rsid w:val="00203DE4"/>
    <w:rsid w:val="00226A2F"/>
    <w:rsid w:val="00226AD3"/>
    <w:rsid w:val="00252426"/>
    <w:rsid w:val="00262A31"/>
    <w:rsid w:val="002A15CB"/>
    <w:rsid w:val="002B0887"/>
    <w:rsid w:val="002B1FA1"/>
    <w:rsid w:val="002B5B06"/>
    <w:rsid w:val="00310B95"/>
    <w:rsid w:val="0031427E"/>
    <w:rsid w:val="00342CDF"/>
    <w:rsid w:val="00384FF5"/>
    <w:rsid w:val="003B230E"/>
    <w:rsid w:val="003B4D59"/>
    <w:rsid w:val="004227B8"/>
    <w:rsid w:val="004251EA"/>
    <w:rsid w:val="00437075"/>
    <w:rsid w:val="0043747C"/>
    <w:rsid w:val="004532EF"/>
    <w:rsid w:val="00462E8B"/>
    <w:rsid w:val="00465E85"/>
    <w:rsid w:val="00481D7C"/>
    <w:rsid w:val="004924D1"/>
    <w:rsid w:val="004B4EE9"/>
    <w:rsid w:val="00500505"/>
    <w:rsid w:val="005604FB"/>
    <w:rsid w:val="005755BE"/>
    <w:rsid w:val="00590296"/>
    <w:rsid w:val="00594564"/>
    <w:rsid w:val="005B495A"/>
    <w:rsid w:val="005D1BEC"/>
    <w:rsid w:val="005E0715"/>
    <w:rsid w:val="005F0EE9"/>
    <w:rsid w:val="00632C6A"/>
    <w:rsid w:val="006336BE"/>
    <w:rsid w:val="0064535F"/>
    <w:rsid w:val="00654A16"/>
    <w:rsid w:val="0069094E"/>
    <w:rsid w:val="00690FBC"/>
    <w:rsid w:val="006A63E6"/>
    <w:rsid w:val="006E66EA"/>
    <w:rsid w:val="0073538B"/>
    <w:rsid w:val="007405CD"/>
    <w:rsid w:val="00742833"/>
    <w:rsid w:val="007463B3"/>
    <w:rsid w:val="007568FB"/>
    <w:rsid w:val="007B077C"/>
    <w:rsid w:val="00805182"/>
    <w:rsid w:val="008055E5"/>
    <w:rsid w:val="008772D3"/>
    <w:rsid w:val="008C51DF"/>
    <w:rsid w:val="009025F9"/>
    <w:rsid w:val="0091435C"/>
    <w:rsid w:val="009350D6"/>
    <w:rsid w:val="00945E68"/>
    <w:rsid w:val="00952E53"/>
    <w:rsid w:val="0095653F"/>
    <w:rsid w:val="0098204E"/>
    <w:rsid w:val="00985522"/>
    <w:rsid w:val="009A78F1"/>
    <w:rsid w:val="009B6640"/>
    <w:rsid w:val="009C3DB6"/>
    <w:rsid w:val="009F4D64"/>
    <w:rsid w:val="00A078A9"/>
    <w:rsid w:val="00A1272E"/>
    <w:rsid w:val="00A16F09"/>
    <w:rsid w:val="00A61150"/>
    <w:rsid w:val="00A63CD9"/>
    <w:rsid w:val="00A81DA7"/>
    <w:rsid w:val="00A83138"/>
    <w:rsid w:val="00A85671"/>
    <w:rsid w:val="00AA1E4D"/>
    <w:rsid w:val="00AC2D1D"/>
    <w:rsid w:val="00AC40B6"/>
    <w:rsid w:val="00AC4C2C"/>
    <w:rsid w:val="00AE5AA3"/>
    <w:rsid w:val="00B00C66"/>
    <w:rsid w:val="00B06870"/>
    <w:rsid w:val="00B20F4E"/>
    <w:rsid w:val="00B6349C"/>
    <w:rsid w:val="00B85BE7"/>
    <w:rsid w:val="00BB6E8A"/>
    <w:rsid w:val="00BB7862"/>
    <w:rsid w:val="00BF5574"/>
    <w:rsid w:val="00C23722"/>
    <w:rsid w:val="00C60779"/>
    <w:rsid w:val="00C95604"/>
    <w:rsid w:val="00CA5358"/>
    <w:rsid w:val="00CB743B"/>
    <w:rsid w:val="00CC1651"/>
    <w:rsid w:val="00CD7F4B"/>
    <w:rsid w:val="00CE2D6C"/>
    <w:rsid w:val="00D03018"/>
    <w:rsid w:val="00D06D57"/>
    <w:rsid w:val="00D13993"/>
    <w:rsid w:val="00D45376"/>
    <w:rsid w:val="00D52788"/>
    <w:rsid w:val="00D5486A"/>
    <w:rsid w:val="00D65B41"/>
    <w:rsid w:val="00D81491"/>
    <w:rsid w:val="00DA3213"/>
    <w:rsid w:val="00DB6430"/>
    <w:rsid w:val="00DB79CB"/>
    <w:rsid w:val="00DC7570"/>
    <w:rsid w:val="00E00C10"/>
    <w:rsid w:val="00E108F4"/>
    <w:rsid w:val="00E50B88"/>
    <w:rsid w:val="00E76C56"/>
    <w:rsid w:val="00E97E51"/>
    <w:rsid w:val="00EA0FE1"/>
    <w:rsid w:val="00ED369D"/>
    <w:rsid w:val="00F10D5D"/>
    <w:rsid w:val="00F13CB7"/>
    <w:rsid w:val="00F14A8E"/>
    <w:rsid w:val="00F33B58"/>
    <w:rsid w:val="00F3446A"/>
    <w:rsid w:val="00F36761"/>
    <w:rsid w:val="00F411A2"/>
    <w:rsid w:val="00F63919"/>
    <w:rsid w:val="00F67CF1"/>
    <w:rsid w:val="00F75C49"/>
    <w:rsid w:val="00F847D2"/>
    <w:rsid w:val="00F87BE3"/>
    <w:rsid w:val="00FA3EEE"/>
    <w:rsid w:val="00FB5534"/>
    <w:rsid w:val="00FD2C70"/>
    <w:rsid w:val="00FD42FF"/>
    <w:rsid w:val="00FE6EF1"/>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E42C8-3E78-4BA4-BCDA-FE3CA63F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2617</Words>
  <Characters>14917</Characters>
  <Application>Microsoft Office Word</Application>
  <DocSecurity>0</DocSecurity>
  <Lines>124</Lines>
  <Paragraphs>34</Paragraphs>
  <ScaleCrop>false</ScaleCrop>
  <Company/>
  <LinksUpToDate>false</LinksUpToDate>
  <CharactersWithSpaces>17500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2015-07-02T23:32:00Z</dcterms:created>
  <dcterms:modified xsi:type="dcterms:W3CDTF">2015-07-02T23:32:00Z</dcterms:modified>
</cp:coreProperties>
</file>